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8CA25" w14:textId="77777777" w:rsidR="00FD740A" w:rsidRPr="00FD740A" w:rsidRDefault="00000000" w:rsidP="00FD740A">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FD740A">
        <w:rPr>
          <w:rFonts w:ascii="Trebuchet MS" w:hAnsi="Trebuchet MS"/>
          <w:bCs/>
          <w:sz w:val="20"/>
          <w:szCs w:val="20"/>
        </w:rPr>
        <w:t>Anexa 1</w:t>
      </w:r>
    </w:p>
    <w:p w14:paraId="730FB06D" w14:textId="77777777" w:rsidR="00FD740A" w:rsidRPr="0000283C" w:rsidRDefault="00FD740A" w:rsidP="00FD740A">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la Ordin MIPE/MEAT nr..............</w:t>
      </w:r>
    </w:p>
    <w:p w14:paraId="77B9AF62" w14:textId="2E51D9AF" w:rsidR="00091ABE" w:rsidRDefault="00000000">
      <w:pPr>
        <w:pStyle w:val="Title"/>
        <w:spacing w:before="0" w:after="0"/>
        <w:jc w:val="right"/>
        <w:outlineLvl w:val="0"/>
        <w:rPr>
          <w:rFonts w:ascii="Trebuchet MS" w:hAnsi="Trebuchet MS"/>
          <w:i/>
          <w:szCs w:val="22"/>
        </w:rPr>
      </w:pPr>
      <w:r>
        <w:rPr>
          <w:rFonts w:ascii="Trebuchet MS" w:hAnsi="Trebuchet MS"/>
          <w:i/>
          <w:szCs w:val="22"/>
        </w:rPr>
        <w:t xml:space="preserve">    </w:t>
      </w:r>
    </w:p>
    <w:p w14:paraId="298A3D1D" w14:textId="77777777" w:rsidR="00091ABE" w:rsidRDefault="00091ABE">
      <w:pPr>
        <w:shd w:val="clear" w:color="000000" w:fill="auto"/>
        <w:jc w:val="center"/>
        <w:rPr>
          <w:rFonts w:cs="Arial"/>
          <w:b/>
          <w:sz w:val="22"/>
          <w:szCs w:val="22"/>
        </w:rPr>
      </w:pPr>
    </w:p>
    <w:p w14:paraId="37574B57" w14:textId="77777777" w:rsidR="00091ABE" w:rsidRDefault="00091ABE">
      <w:pPr>
        <w:shd w:val="clear" w:color="000000" w:fill="auto"/>
        <w:jc w:val="center"/>
        <w:rPr>
          <w:rFonts w:cs="Arial"/>
          <w:b/>
          <w:sz w:val="22"/>
          <w:szCs w:val="22"/>
        </w:rPr>
      </w:pPr>
    </w:p>
    <w:p w14:paraId="2AF21F39" w14:textId="77777777" w:rsidR="00091ABE" w:rsidRDefault="00091ABE">
      <w:pPr>
        <w:shd w:val="clear" w:color="000000" w:fill="auto"/>
        <w:jc w:val="center"/>
        <w:rPr>
          <w:rFonts w:cs="Arial"/>
          <w:b/>
          <w:sz w:val="22"/>
          <w:szCs w:val="22"/>
        </w:rPr>
      </w:pPr>
    </w:p>
    <w:p w14:paraId="25A4A6A6" w14:textId="77777777" w:rsidR="00091ABE" w:rsidRDefault="00091ABE">
      <w:pPr>
        <w:shd w:val="clear" w:color="000000" w:fill="auto"/>
        <w:jc w:val="center"/>
        <w:rPr>
          <w:rFonts w:cs="Arial"/>
          <w:b/>
          <w:sz w:val="22"/>
          <w:szCs w:val="22"/>
        </w:rPr>
      </w:pPr>
    </w:p>
    <w:p w14:paraId="3899F915" w14:textId="77777777" w:rsidR="00091ABE" w:rsidRDefault="00091ABE">
      <w:pPr>
        <w:shd w:val="clear" w:color="000000" w:fill="auto"/>
        <w:jc w:val="center"/>
        <w:rPr>
          <w:rFonts w:cs="Arial"/>
          <w:b/>
          <w:sz w:val="22"/>
          <w:szCs w:val="22"/>
        </w:rPr>
      </w:pPr>
    </w:p>
    <w:p w14:paraId="05F57F1D" w14:textId="77777777" w:rsidR="00091ABE" w:rsidRDefault="00091ABE">
      <w:pPr>
        <w:shd w:val="clear" w:color="000000" w:fill="auto"/>
        <w:jc w:val="center"/>
        <w:rPr>
          <w:rFonts w:cs="Arial"/>
          <w:b/>
          <w:sz w:val="22"/>
          <w:szCs w:val="22"/>
        </w:rPr>
      </w:pPr>
    </w:p>
    <w:p w14:paraId="361A1EE7" w14:textId="77777777" w:rsidR="00091ABE" w:rsidRDefault="00000000">
      <w:pPr>
        <w:shd w:val="clear" w:color="000000" w:fill="auto"/>
        <w:jc w:val="center"/>
        <w:rPr>
          <w:color w:val="7030A0"/>
          <w:sz w:val="22"/>
          <w:szCs w:val="22"/>
        </w:rPr>
      </w:pPr>
      <w:r>
        <w:rPr>
          <w:rFonts w:cs="Arial"/>
          <w:b/>
          <w:color w:val="7030A0"/>
          <w:sz w:val="22"/>
          <w:szCs w:val="22"/>
        </w:rPr>
        <w:t>FORMULARUL</w:t>
      </w:r>
      <w:r>
        <w:rPr>
          <w:color w:val="7030A0"/>
          <w:sz w:val="22"/>
          <w:szCs w:val="22"/>
        </w:rPr>
        <w:t xml:space="preserve"> </w:t>
      </w:r>
    </w:p>
    <w:p w14:paraId="23205392" w14:textId="77777777" w:rsidR="00091ABE" w:rsidRDefault="00000000">
      <w:pPr>
        <w:shd w:val="clear" w:color="000000" w:fill="auto"/>
        <w:jc w:val="center"/>
        <w:rPr>
          <w:rFonts w:cs="Arial"/>
          <w:b/>
          <w:color w:val="7030A0"/>
          <w:sz w:val="22"/>
          <w:szCs w:val="22"/>
        </w:rPr>
      </w:pPr>
      <w:r>
        <w:rPr>
          <w:rFonts w:cs="Arial"/>
          <w:b/>
          <w:color w:val="7030A0"/>
          <w:sz w:val="22"/>
          <w:szCs w:val="22"/>
        </w:rPr>
        <w:t>CERERII</w:t>
      </w:r>
      <w:r>
        <w:rPr>
          <w:color w:val="7030A0"/>
          <w:sz w:val="22"/>
          <w:szCs w:val="22"/>
        </w:rPr>
        <w:t xml:space="preserve"> </w:t>
      </w:r>
      <w:r>
        <w:rPr>
          <w:rFonts w:cs="Arial"/>
          <w:b/>
          <w:color w:val="7030A0"/>
          <w:sz w:val="22"/>
          <w:szCs w:val="22"/>
        </w:rPr>
        <w:t>DE</w:t>
      </w:r>
      <w:r>
        <w:rPr>
          <w:color w:val="7030A0"/>
          <w:sz w:val="22"/>
          <w:szCs w:val="22"/>
        </w:rPr>
        <w:t xml:space="preserve"> </w:t>
      </w:r>
      <w:r>
        <w:rPr>
          <w:rFonts w:cs="Arial"/>
          <w:b/>
          <w:color w:val="7030A0"/>
          <w:sz w:val="22"/>
          <w:szCs w:val="22"/>
        </w:rPr>
        <w:t>FINANŢARE</w:t>
      </w:r>
    </w:p>
    <w:p w14:paraId="2A32BEBD" w14:textId="77777777" w:rsidR="00091ABE" w:rsidRDefault="00091ABE">
      <w:pPr>
        <w:jc w:val="center"/>
        <w:rPr>
          <w:rFonts w:cs="Arial"/>
          <w:b/>
          <w:color w:val="00B0F0"/>
          <w:sz w:val="22"/>
          <w:szCs w:val="22"/>
        </w:rPr>
      </w:pPr>
    </w:p>
    <w:tbl>
      <w:tblPr>
        <w:tblpPr w:leftFromText="180" w:rightFromText="180" w:vertAnchor="text" w:horzAnchor="margin" w:tblpY="263"/>
        <w:tblW w:w="8467" w:type="dxa"/>
        <w:tblLayout w:type="fixed"/>
        <w:tblLook w:val="01E0" w:firstRow="1" w:lastRow="1" w:firstColumn="1" w:lastColumn="1" w:noHBand="0" w:noVBand="0"/>
      </w:tblPr>
      <w:tblGrid>
        <w:gridCol w:w="8467"/>
      </w:tblGrid>
      <w:tr w:rsidR="00091ABE" w14:paraId="1149831E" w14:textId="77777777">
        <w:tc>
          <w:tcPr>
            <w:tcW w:w="8467" w:type="dxa"/>
            <w:vAlign w:val="center"/>
          </w:tcPr>
          <w:p w14:paraId="77CC2310" w14:textId="77777777" w:rsidR="00091ABE" w:rsidRDefault="00091ABE">
            <w:pPr>
              <w:widowControl w:val="0"/>
              <w:spacing w:before="0" w:after="0"/>
              <w:jc w:val="both"/>
              <w:rPr>
                <w:sz w:val="22"/>
                <w:szCs w:val="22"/>
              </w:rPr>
            </w:pPr>
          </w:p>
          <w:p w14:paraId="6D6A04CF" w14:textId="77777777" w:rsidR="00091ABE" w:rsidRDefault="00000000">
            <w:pPr>
              <w:widowControl w:val="0"/>
              <w:spacing w:before="0" w:after="0"/>
              <w:jc w:val="both"/>
              <w:rPr>
                <w:sz w:val="22"/>
                <w:szCs w:val="22"/>
              </w:rPr>
            </w:pPr>
            <w:r>
              <w:rPr>
                <w:rFonts w:cs="Arial"/>
                <w:sz w:val="22"/>
                <w:szCs w:val="22"/>
              </w:rPr>
              <w:t>Acest model al cererii de finanțare este aplicabil</w:t>
            </w:r>
            <w:r>
              <w:rPr>
                <w:sz w:val="22"/>
                <w:szCs w:val="22"/>
              </w:rPr>
              <w:t xml:space="preserve"> cererilor aferente:</w:t>
            </w:r>
          </w:p>
          <w:p w14:paraId="17477DE6" w14:textId="77777777" w:rsidR="00091ABE" w:rsidRDefault="00091ABE">
            <w:pPr>
              <w:widowControl w:val="0"/>
              <w:spacing w:before="0" w:after="0"/>
              <w:jc w:val="both"/>
              <w:rPr>
                <w:sz w:val="22"/>
                <w:szCs w:val="22"/>
              </w:rPr>
            </w:pPr>
          </w:p>
          <w:p w14:paraId="2CB5AE68" w14:textId="77777777" w:rsidR="00091ABE" w:rsidRDefault="00000000">
            <w:pPr>
              <w:widowControl w:val="0"/>
              <w:numPr>
                <w:ilvl w:val="0"/>
                <w:numId w:val="14"/>
              </w:numPr>
              <w:spacing w:before="0" w:after="0"/>
              <w:jc w:val="both"/>
              <w:rPr>
                <w:rFonts w:cs="Arial"/>
                <w:i/>
                <w:sz w:val="22"/>
                <w:szCs w:val="22"/>
              </w:rPr>
            </w:pPr>
            <w:r>
              <w:rPr>
                <w:rFonts w:cs="Arial"/>
                <w:i/>
                <w:sz w:val="22"/>
                <w:szCs w:val="22"/>
              </w:rPr>
              <w:t xml:space="preserve">COMPONENTEI C9. SUPORT PENTRU SECTORUL PRIVAT, CERCETARE, DEZVOLTARE ȘI INOVARE, </w:t>
            </w:r>
          </w:p>
          <w:p w14:paraId="50F09B0E" w14:textId="77777777" w:rsidR="00091ABE" w:rsidRDefault="00000000">
            <w:pPr>
              <w:widowControl w:val="0"/>
              <w:numPr>
                <w:ilvl w:val="0"/>
                <w:numId w:val="14"/>
              </w:numPr>
              <w:spacing w:before="0" w:after="0"/>
              <w:jc w:val="both"/>
              <w:rPr>
                <w:i/>
                <w:sz w:val="22"/>
                <w:szCs w:val="22"/>
              </w:rPr>
            </w:pPr>
            <w:r>
              <w:rPr>
                <w:rFonts w:cs="Arial"/>
                <w:i/>
                <w:sz w:val="22"/>
                <w:szCs w:val="22"/>
              </w:rPr>
              <w:t>INVESTIȚIA I4.</w:t>
            </w:r>
            <w:r>
              <w:rPr>
                <w:sz w:val="22"/>
                <w:szCs w:val="22"/>
              </w:rPr>
              <w:t xml:space="preserve"> </w:t>
            </w:r>
            <w:r>
              <w:rPr>
                <w:rFonts w:cs="Arial"/>
                <w:i/>
                <w:sz w:val="22"/>
                <w:szCs w:val="22"/>
              </w:rPr>
              <w:t>PROIECTE TRANSFRONTALIERE ȘI MULTINAȚIONALE – PROCESOARE CU CONSUM REDUS DE ENERGIE ȘI CIPURI SEMICONDUCTOARE</w:t>
            </w:r>
          </w:p>
          <w:p w14:paraId="397948AB" w14:textId="77777777" w:rsidR="00091ABE" w:rsidRDefault="00000000">
            <w:pPr>
              <w:widowControl w:val="0"/>
              <w:numPr>
                <w:ilvl w:val="0"/>
                <w:numId w:val="14"/>
              </w:numPr>
              <w:spacing w:before="0" w:after="0"/>
              <w:jc w:val="both"/>
              <w:rPr>
                <w:i/>
                <w:sz w:val="22"/>
                <w:szCs w:val="22"/>
              </w:rPr>
            </w:pPr>
            <w:r>
              <w:rPr>
                <w:rFonts w:cs="Arial"/>
                <w:i/>
                <w:sz w:val="22"/>
                <w:szCs w:val="22"/>
              </w:rPr>
              <w:t xml:space="preserve">PROIECTE PIIEC ME/CT – PARTICIPANȚI DIRECȚI  </w:t>
            </w:r>
          </w:p>
          <w:p w14:paraId="7CE5A720" w14:textId="77777777" w:rsidR="00091ABE" w:rsidRDefault="00091ABE">
            <w:pPr>
              <w:pStyle w:val="Header"/>
              <w:widowControl w:val="0"/>
              <w:spacing w:before="0" w:after="0"/>
              <w:ind w:left="706"/>
              <w:rPr>
                <w:i/>
                <w:sz w:val="22"/>
                <w:szCs w:val="22"/>
              </w:rPr>
            </w:pPr>
          </w:p>
        </w:tc>
      </w:tr>
    </w:tbl>
    <w:p w14:paraId="4C37DF8D" w14:textId="77777777" w:rsidR="00091ABE" w:rsidRDefault="00091ABE">
      <w:pPr>
        <w:jc w:val="center"/>
        <w:rPr>
          <w:rFonts w:cs="Arial"/>
          <w:b/>
          <w:sz w:val="22"/>
          <w:szCs w:val="22"/>
        </w:rPr>
      </w:pPr>
    </w:p>
    <w:p w14:paraId="16881345" w14:textId="77777777" w:rsidR="00091ABE" w:rsidRDefault="00000000">
      <w:pPr>
        <w:jc w:val="both"/>
        <w:rPr>
          <w:rFonts w:cs="Arial"/>
          <w:bCs/>
          <w:sz w:val="22"/>
          <w:szCs w:val="22"/>
        </w:rPr>
      </w:pPr>
      <w:r>
        <w:br w:type="page"/>
      </w:r>
    </w:p>
    <w:p w14:paraId="7D57F8E2" w14:textId="77777777" w:rsidR="00091ABE" w:rsidRDefault="00000000">
      <w:pPr>
        <w:rPr>
          <w:sz w:val="22"/>
          <w:szCs w:val="22"/>
        </w:rPr>
      </w:pPr>
      <w:r>
        <w:rPr>
          <w:sz w:val="22"/>
          <w:szCs w:val="22"/>
        </w:rPr>
        <w:lastRenderedPageBreak/>
        <w:t xml:space="preserve"> </w:t>
      </w:r>
    </w:p>
    <w:tbl>
      <w:tblPr>
        <w:tblW w:w="8467" w:type="dxa"/>
        <w:tblLayout w:type="fixed"/>
        <w:tblLook w:val="01E0" w:firstRow="1" w:lastRow="1" w:firstColumn="1" w:lastColumn="1" w:noHBand="0" w:noVBand="0"/>
      </w:tblPr>
      <w:tblGrid>
        <w:gridCol w:w="8467"/>
      </w:tblGrid>
      <w:tr w:rsidR="00091ABE" w14:paraId="5A613F2F" w14:textId="77777777">
        <w:tc>
          <w:tcPr>
            <w:tcW w:w="8467" w:type="dxa"/>
            <w:vAlign w:val="center"/>
          </w:tcPr>
          <w:p w14:paraId="32F3E67F" w14:textId="77777777" w:rsidR="00091ABE" w:rsidRDefault="00091ABE">
            <w:pPr>
              <w:widowControl w:val="0"/>
              <w:spacing w:before="0" w:after="0"/>
              <w:jc w:val="both"/>
              <w:rPr>
                <w:sz w:val="22"/>
                <w:szCs w:val="22"/>
              </w:rPr>
            </w:pPr>
          </w:p>
          <w:p w14:paraId="51DE5B4B" w14:textId="77777777" w:rsidR="00091ABE" w:rsidRDefault="00000000">
            <w:pPr>
              <w:widowControl w:val="0"/>
              <w:jc w:val="both"/>
              <w:rPr>
                <w:sz w:val="22"/>
                <w:szCs w:val="22"/>
              </w:rPr>
            </w:pPr>
            <w:r>
              <w:rPr>
                <w:i/>
                <w:sz w:val="22"/>
                <w:szCs w:val="22"/>
              </w:rPr>
              <w:t>Vă rugăm să citiţi cu atenţie instrucţiunile, recomandările şi explicaţiile incluse în acest formular, înainte de completare. Nerespectarea acestora poate conduce la respingerea cererii de finanțare pentru neconformitate administrativă</w:t>
            </w:r>
            <w:r>
              <w:rPr>
                <w:sz w:val="22"/>
                <w:szCs w:val="22"/>
              </w:rPr>
              <w:t>.</w:t>
            </w:r>
          </w:p>
        </w:tc>
      </w:tr>
    </w:tbl>
    <w:p w14:paraId="3CD31DF5" w14:textId="77777777" w:rsidR="00091ABE" w:rsidRDefault="00000000">
      <w:pPr>
        <w:rPr>
          <w:i/>
          <w:iCs/>
          <w:sz w:val="22"/>
          <w:szCs w:val="22"/>
        </w:rPr>
      </w:pPr>
      <w:r>
        <w:rPr>
          <w:i/>
          <w:iCs/>
          <w:sz w:val="22"/>
          <w:szCs w:val="22"/>
        </w:rPr>
        <w:t xml:space="preserve">Împreună cu acest formular, sunt prevăzute </w:t>
      </w:r>
      <w:r>
        <w:rPr>
          <w:b/>
          <w:bCs/>
          <w:i/>
          <w:iCs/>
          <w:sz w:val="22"/>
          <w:szCs w:val="22"/>
        </w:rPr>
        <w:t>modele standard</w:t>
      </w:r>
      <w:r>
        <w:rPr>
          <w:i/>
          <w:iCs/>
          <w:sz w:val="22"/>
          <w:szCs w:val="22"/>
        </w:rPr>
        <w:t xml:space="preserve"> pentru anexele la formatul cererii de finanţare, respectiv:</w:t>
      </w:r>
    </w:p>
    <w:p w14:paraId="77319FDC" w14:textId="4F934220"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A Declarația de angajament;</w:t>
      </w:r>
    </w:p>
    <w:p w14:paraId="45CEAF96" w14:textId="7DB7DCE9"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B Declarația de eligibilitate; </w:t>
      </w:r>
    </w:p>
    <w:p w14:paraId="2532E04A" w14:textId="2DD4434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C Declarația privind eligibilitatea TVA;  </w:t>
      </w:r>
    </w:p>
    <w:p w14:paraId="2BD345B5" w14:textId="0EED62B6"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D Consimțământ privind prelucrarea datelor cu caracter personal; </w:t>
      </w:r>
    </w:p>
    <w:p w14:paraId="63260DE3" w14:textId="7F805E3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E Declarația privind evitarea conflictelor de interese, a fraudei, corupției și a dublei finanțări,</w:t>
      </w:r>
    </w:p>
    <w:p w14:paraId="45EFB533" w14:textId="0E56F05C" w:rsidR="00035951" w:rsidRDefault="00035951" w:rsidP="00035951">
      <w:pPr>
        <w:pStyle w:val="ListParagraph"/>
        <w:numPr>
          <w:ilvl w:val="0"/>
          <w:numId w:val="27"/>
        </w:numPr>
        <w:tabs>
          <w:tab w:val="left" w:pos="1800"/>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F Declarația privind respectarea principiului DNSH</w:t>
      </w:r>
      <w:r w:rsidR="00CD48FC">
        <w:rPr>
          <w:sz w:val="22"/>
          <w:szCs w:val="22"/>
        </w:rPr>
        <w:t>, cu anexă Autoevelarea DNSH</w:t>
      </w:r>
      <w:r w:rsidRPr="00674490">
        <w:rPr>
          <w:sz w:val="22"/>
          <w:szCs w:val="22"/>
        </w:rPr>
        <w:t>,</w:t>
      </w:r>
    </w:p>
    <w:p w14:paraId="7798C8EE" w14:textId="173B15DD" w:rsidR="004D151E" w:rsidRDefault="004D151E" w:rsidP="00035951">
      <w:pPr>
        <w:pStyle w:val="ListParagraph"/>
        <w:numPr>
          <w:ilvl w:val="0"/>
          <w:numId w:val="27"/>
        </w:numPr>
        <w:tabs>
          <w:tab w:val="left" w:pos="1800"/>
        </w:tabs>
        <w:spacing w:line="276" w:lineRule="auto"/>
        <w:ind w:right="284"/>
        <w:rPr>
          <w:sz w:val="22"/>
          <w:szCs w:val="22"/>
        </w:rPr>
      </w:pPr>
      <w:r>
        <w:rPr>
          <w:sz w:val="22"/>
          <w:szCs w:val="22"/>
        </w:rPr>
        <w:t xml:space="preserve">Anexa 2. Model G </w:t>
      </w:r>
      <w:r w:rsidRPr="004D151E">
        <w:rPr>
          <w:sz w:val="22"/>
          <w:szCs w:val="22"/>
        </w:rPr>
        <w:t>Declarația pe proprie răspundere privind ajutoarele de stat/ de minimis primite</w:t>
      </w:r>
    </w:p>
    <w:p w14:paraId="7C5A9B4A" w14:textId="5ABFA9A9" w:rsidR="00385889" w:rsidRDefault="00385889" w:rsidP="00035951">
      <w:pPr>
        <w:pStyle w:val="ListParagraph"/>
        <w:numPr>
          <w:ilvl w:val="0"/>
          <w:numId w:val="27"/>
        </w:numPr>
        <w:tabs>
          <w:tab w:val="left" w:pos="1800"/>
        </w:tabs>
        <w:spacing w:line="276" w:lineRule="auto"/>
        <w:ind w:right="284"/>
        <w:rPr>
          <w:sz w:val="22"/>
          <w:szCs w:val="22"/>
        </w:rPr>
      </w:pPr>
      <w:r>
        <w:rPr>
          <w:sz w:val="22"/>
          <w:szCs w:val="22"/>
        </w:rPr>
        <w:t>Anexa 2. Model H Împuternicire</w:t>
      </w:r>
    </w:p>
    <w:p w14:paraId="5D2BB62F" w14:textId="69F8256D" w:rsidR="00090AD6" w:rsidRDefault="00090AD6" w:rsidP="00035951">
      <w:pPr>
        <w:pStyle w:val="ListParagraph"/>
        <w:numPr>
          <w:ilvl w:val="0"/>
          <w:numId w:val="27"/>
        </w:numPr>
        <w:tabs>
          <w:tab w:val="left" w:pos="1800"/>
        </w:tabs>
        <w:spacing w:line="276" w:lineRule="auto"/>
        <w:ind w:right="284"/>
        <w:rPr>
          <w:sz w:val="22"/>
          <w:szCs w:val="22"/>
        </w:rPr>
      </w:pPr>
      <w:r>
        <w:rPr>
          <w:sz w:val="22"/>
          <w:szCs w:val="22"/>
        </w:rPr>
        <w:t>Anexa 2. Model I Acord de parteneriat (dacă proiectul este implementat în parteneriat)</w:t>
      </w:r>
    </w:p>
    <w:tbl>
      <w:tblPr>
        <w:tblW w:w="8467" w:type="dxa"/>
        <w:tblLayout w:type="fixed"/>
        <w:tblLook w:val="01E0" w:firstRow="1" w:lastRow="1" w:firstColumn="1" w:lastColumn="1" w:noHBand="0" w:noVBand="0"/>
      </w:tblPr>
      <w:tblGrid>
        <w:gridCol w:w="8467"/>
      </w:tblGrid>
      <w:tr w:rsidR="00091ABE" w14:paraId="4FD24AFF" w14:textId="77777777">
        <w:tc>
          <w:tcPr>
            <w:tcW w:w="8467" w:type="dxa"/>
            <w:vAlign w:val="center"/>
          </w:tcPr>
          <w:p w14:paraId="71BFA566" w14:textId="77777777" w:rsidR="00091ABE" w:rsidRDefault="00000000">
            <w:pPr>
              <w:widowControl w:val="0"/>
              <w:jc w:val="both"/>
              <w:rPr>
                <w:rFonts w:cs="Arial"/>
                <w:i/>
                <w:iCs/>
                <w:sz w:val="22"/>
                <w:szCs w:val="22"/>
                <w:lang w:eastAsia="sk-SK"/>
              </w:rPr>
            </w:pPr>
            <w:r>
              <w:rPr>
                <w:rFonts w:cs="Arial"/>
                <w:i/>
                <w:iCs/>
                <w:sz w:val="22"/>
                <w:szCs w:val="22"/>
                <w:lang w:eastAsia="sk-SK"/>
              </w:rPr>
              <w:t>Acestea trebuie completate şi anexate la Cererea de finanţare, conform indicaţiilor din Ghidul de contractare.</w:t>
            </w:r>
          </w:p>
          <w:p w14:paraId="0A46D826" w14:textId="77777777" w:rsidR="007B7A25" w:rsidRDefault="007B7A25">
            <w:pPr>
              <w:widowControl w:val="0"/>
              <w:jc w:val="both"/>
              <w:rPr>
                <w:rFonts w:cs="Arial"/>
                <w:i/>
                <w:iCs/>
                <w:sz w:val="22"/>
                <w:szCs w:val="22"/>
                <w:lang w:eastAsia="sk-SK"/>
              </w:rPr>
            </w:pPr>
          </w:p>
          <w:p w14:paraId="166A40FE" w14:textId="77777777" w:rsidR="007B7A25" w:rsidRDefault="007B7A25">
            <w:pPr>
              <w:widowControl w:val="0"/>
              <w:jc w:val="both"/>
              <w:rPr>
                <w:rFonts w:cs="Arial"/>
                <w:i/>
                <w:iCs/>
                <w:sz w:val="22"/>
                <w:szCs w:val="22"/>
                <w:lang w:eastAsia="sk-SK"/>
              </w:rPr>
            </w:pPr>
            <w:r>
              <w:rPr>
                <w:rFonts w:cs="Arial"/>
                <w:i/>
                <w:iCs/>
                <w:sz w:val="22"/>
                <w:szCs w:val="22"/>
                <w:lang w:eastAsia="sk-SK"/>
              </w:rPr>
              <w:t>Împreună cu cererea de finanțare se vor depune:</w:t>
            </w:r>
          </w:p>
          <w:p w14:paraId="50596592" w14:textId="77777777" w:rsidR="007B7A25" w:rsidRPr="007B7A25" w:rsidRDefault="007B7A25" w:rsidP="007B7A25">
            <w:pPr>
              <w:pStyle w:val="ListParagraph"/>
              <w:numPr>
                <w:ilvl w:val="0"/>
                <w:numId w:val="35"/>
              </w:numPr>
              <w:rPr>
                <w:sz w:val="22"/>
                <w:szCs w:val="22"/>
              </w:rPr>
            </w:pPr>
            <w:r w:rsidRPr="007B7A25">
              <w:rPr>
                <w:sz w:val="22"/>
                <w:szCs w:val="22"/>
              </w:rPr>
              <w:t>Portofoliul de proiect – (Project Portfolio);</w:t>
            </w:r>
          </w:p>
          <w:p w14:paraId="109A6D15" w14:textId="77777777" w:rsidR="007B7A25" w:rsidRPr="007B7A25" w:rsidRDefault="007B7A25" w:rsidP="007B7A25">
            <w:pPr>
              <w:pStyle w:val="ListParagraph"/>
              <w:numPr>
                <w:ilvl w:val="0"/>
                <w:numId w:val="35"/>
              </w:numPr>
              <w:rPr>
                <w:sz w:val="22"/>
                <w:szCs w:val="22"/>
              </w:rPr>
            </w:pPr>
            <w:r w:rsidRPr="007B7A25">
              <w:rPr>
                <w:sz w:val="22"/>
                <w:szCs w:val="22"/>
              </w:rPr>
              <w:t>Deficitul de finanțare (Funding Gap);</w:t>
            </w:r>
          </w:p>
          <w:p w14:paraId="0F576658" w14:textId="77777777" w:rsidR="007B7A25" w:rsidRPr="007B7A25" w:rsidRDefault="007B7A25" w:rsidP="007B7A25">
            <w:pPr>
              <w:pStyle w:val="ListParagraph"/>
              <w:numPr>
                <w:ilvl w:val="0"/>
                <w:numId w:val="35"/>
              </w:numPr>
              <w:rPr>
                <w:sz w:val="22"/>
                <w:szCs w:val="22"/>
              </w:rPr>
            </w:pPr>
            <w:r w:rsidRPr="007B7A25">
              <w:rPr>
                <w:sz w:val="22"/>
                <w:szCs w:val="22"/>
              </w:rPr>
              <w:t>Lista codurilor activităților prin care vor fi generate produsele (CAEN/PRODCOM);</w:t>
            </w:r>
          </w:p>
          <w:p w14:paraId="26FDFBC9" w14:textId="77777777" w:rsidR="007B7A25" w:rsidRPr="007B7A25" w:rsidRDefault="007B7A25" w:rsidP="007B7A25">
            <w:pPr>
              <w:pStyle w:val="ListParagraph"/>
              <w:numPr>
                <w:ilvl w:val="0"/>
                <w:numId w:val="35"/>
              </w:numPr>
              <w:rPr>
                <w:sz w:val="22"/>
                <w:szCs w:val="22"/>
              </w:rPr>
            </w:pPr>
            <w:r w:rsidRPr="007B7A25">
              <w:rPr>
                <w:sz w:val="22"/>
                <w:szCs w:val="22"/>
              </w:rPr>
              <w:t>Fișa de proiect a PD (Project factsheet Direct Participant);</w:t>
            </w:r>
          </w:p>
          <w:p w14:paraId="78B1223C" w14:textId="77777777" w:rsidR="007B7A25" w:rsidRPr="007B7A25" w:rsidRDefault="007B7A25" w:rsidP="007B7A25">
            <w:pPr>
              <w:pStyle w:val="ListParagraph"/>
              <w:numPr>
                <w:ilvl w:val="0"/>
                <w:numId w:val="35"/>
              </w:numPr>
              <w:rPr>
                <w:sz w:val="22"/>
                <w:szCs w:val="22"/>
              </w:rPr>
            </w:pPr>
            <w:r w:rsidRPr="007B7A25">
              <w:rPr>
                <w:sz w:val="22"/>
                <w:szCs w:val="22"/>
              </w:rPr>
              <w:t>Scrisori de intenție pentru colaborarea cu alți participanți (Letters of intent).</w:t>
            </w:r>
          </w:p>
          <w:p w14:paraId="0F5876CD" w14:textId="68CB9B2C" w:rsidR="007B7A25" w:rsidRDefault="007B7A25" w:rsidP="00090AD6">
            <w:pPr>
              <w:pStyle w:val="ListParagraph"/>
              <w:rPr>
                <w:rFonts w:cs="Arial"/>
                <w:i/>
                <w:iCs/>
                <w:sz w:val="22"/>
                <w:szCs w:val="22"/>
                <w:lang w:eastAsia="sk-SK"/>
              </w:rPr>
            </w:pPr>
          </w:p>
        </w:tc>
      </w:tr>
    </w:tbl>
    <w:p w14:paraId="5193FF23" w14:textId="77777777" w:rsidR="00091ABE" w:rsidRDefault="00000000">
      <w:pPr>
        <w:rPr>
          <w:sz w:val="22"/>
          <w:szCs w:val="22"/>
          <w:u w:val="single"/>
        </w:rPr>
      </w:pPr>
      <w:r>
        <w:br w:type="page"/>
      </w:r>
    </w:p>
    <w:p w14:paraId="35AFCE23" w14:textId="77777777" w:rsidR="00091ABE" w:rsidRDefault="00091ABE">
      <w:pPr>
        <w:jc w:val="center"/>
        <w:rPr>
          <w:b/>
          <w:bCs/>
          <w:sz w:val="22"/>
          <w:szCs w:val="22"/>
        </w:rPr>
      </w:pPr>
    </w:p>
    <w:p w14:paraId="3483E830" w14:textId="77777777" w:rsidR="00091ABE" w:rsidRDefault="00000000">
      <w:pPr>
        <w:jc w:val="center"/>
        <w:rPr>
          <w:b/>
          <w:bCs/>
          <w:sz w:val="22"/>
          <w:szCs w:val="22"/>
        </w:rPr>
      </w:pPr>
      <w:r>
        <w:rPr>
          <w:b/>
          <w:bCs/>
          <w:sz w:val="22"/>
          <w:szCs w:val="22"/>
        </w:rPr>
        <w:t>CUPRINS</w:t>
      </w:r>
    </w:p>
    <w:p w14:paraId="436F3A40" w14:textId="77777777" w:rsidR="00091ABE" w:rsidRDefault="00091ABE">
      <w:pPr>
        <w:rPr>
          <w:b/>
          <w:bCs/>
          <w:sz w:val="22"/>
          <w:szCs w:val="22"/>
        </w:rPr>
      </w:pPr>
    </w:p>
    <w:sdt>
      <w:sdtPr>
        <w:id w:val="1677766871"/>
        <w:docPartObj>
          <w:docPartGallery w:val="Table of Contents"/>
          <w:docPartUnique/>
        </w:docPartObj>
      </w:sdtPr>
      <w:sdtContent>
        <w:p w14:paraId="4E3ADAAC" w14:textId="05747E97"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r>
            <w:fldChar w:fldCharType="begin"/>
          </w:r>
          <w:r>
            <w:rPr>
              <w:rStyle w:val="IndexLink"/>
              <w:webHidden/>
              <w:sz w:val="22"/>
              <w:szCs w:val="22"/>
            </w:rPr>
            <w:instrText>TOC \z \o "1-2" \h</w:instrText>
          </w:r>
          <w:r>
            <w:rPr>
              <w:rStyle w:val="IndexLink"/>
              <w:sz w:val="22"/>
              <w:szCs w:val="22"/>
            </w:rPr>
            <w:fldChar w:fldCharType="separate"/>
          </w:r>
          <w:hyperlink w:anchor="_Toc149226902" w:history="1">
            <w:r w:rsidR="00FD740A" w:rsidRPr="00440A32">
              <w:rPr>
                <w:rStyle w:val="Hyperlink"/>
                <w:noProof/>
              </w:rPr>
              <w:t>0.</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INFORMAȚII PRIVIND APELUL DE PROIECTE</w:t>
            </w:r>
            <w:r w:rsidR="00FD740A">
              <w:rPr>
                <w:noProof/>
                <w:webHidden/>
              </w:rPr>
              <w:tab/>
            </w:r>
            <w:r w:rsidR="00FD740A">
              <w:rPr>
                <w:noProof/>
                <w:webHidden/>
              </w:rPr>
              <w:fldChar w:fldCharType="begin"/>
            </w:r>
            <w:r w:rsidR="00FD740A">
              <w:rPr>
                <w:noProof/>
                <w:webHidden/>
              </w:rPr>
              <w:instrText xml:space="preserve"> PAGEREF _Toc149226902 \h </w:instrText>
            </w:r>
            <w:r w:rsidR="00FD740A">
              <w:rPr>
                <w:noProof/>
                <w:webHidden/>
              </w:rPr>
            </w:r>
            <w:r w:rsidR="00FD740A">
              <w:rPr>
                <w:noProof/>
                <w:webHidden/>
              </w:rPr>
              <w:fldChar w:fldCharType="separate"/>
            </w:r>
            <w:r w:rsidR="00FD740A">
              <w:rPr>
                <w:noProof/>
                <w:webHidden/>
              </w:rPr>
              <w:t>4</w:t>
            </w:r>
            <w:r w:rsidR="00FD740A">
              <w:rPr>
                <w:noProof/>
                <w:webHidden/>
              </w:rPr>
              <w:fldChar w:fldCharType="end"/>
            </w:r>
          </w:hyperlink>
        </w:p>
        <w:p w14:paraId="42E3E6DB" w14:textId="6D17D1D9"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03" w:history="1">
            <w:r w:rsidR="00FD740A" w:rsidRPr="00440A32">
              <w:rPr>
                <w:rStyle w:val="Hyperlink"/>
                <w:noProof/>
              </w:rPr>
              <w:t>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INFORMAŢII PRIVIND SOLICITANTUL</w:t>
            </w:r>
            <w:r w:rsidR="00FD740A">
              <w:rPr>
                <w:noProof/>
                <w:webHidden/>
              </w:rPr>
              <w:tab/>
            </w:r>
            <w:r w:rsidR="00FD740A">
              <w:rPr>
                <w:noProof/>
                <w:webHidden/>
              </w:rPr>
              <w:fldChar w:fldCharType="begin"/>
            </w:r>
            <w:r w:rsidR="00FD740A">
              <w:rPr>
                <w:noProof/>
                <w:webHidden/>
              </w:rPr>
              <w:instrText xml:space="preserve"> PAGEREF _Toc149226903 \h </w:instrText>
            </w:r>
            <w:r w:rsidR="00FD740A">
              <w:rPr>
                <w:noProof/>
                <w:webHidden/>
              </w:rPr>
            </w:r>
            <w:r w:rsidR="00FD740A">
              <w:rPr>
                <w:noProof/>
                <w:webHidden/>
              </w:rPr>
              <w:fldChar w:fldCharType="separate"/>
            </w:r>
            <w:r w:rsidR="00FD740A">
              <w:rPr>
                <w:noProof/>
                <w:webHidden/>
              </w:rPr>
              <w:t>4</w:t>
            </w:r>
            <w:r w:rsidR="00FD740A">
              <w:rPr>
                <w:noProof/>
                <w:webHidden/>
              </w:rPr>
              <w:fldChar w:fldCharType="end"/>
            </w:r>
          </w:hyperlink>
        </w:p>
        <w:p w14:paraId="3C1C2864" w14:textId="2BE5825D"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4" w:history="1">
            <w:r w:rsidR="00FD740A" w:rsidRPr="00440A32">
              <w:rPr>
                <w:rStyle w:val="Hyperlink"/>
                <w:noProof/>
              </w:rPr>
              <w:t>1.1.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Informații solicitant</w:t>
            </w:r>
            <w:r w:rsidR="00FD740A">
              <w:rPr>
                <w:noProof/>
                <w:webHidden/>
              </w:rPr>
              <w:tab/>
            </w:r>
            <w:r w:rsidR="00FD740A">
              <w:rPr>
                <w:noProof/>
                <w:webHidden/>
              </w:rPr>
              <w:fldChar w:fldCharType="begin"/>
            </w:r>
            <w:r w:rsidR="00FD740A">
              <w:rPr>
                <w:noProof/>
                <w:webHidden/>
              </w:rPr>
              <w:instrText xml:space="preserve"> PAGEREF _Toc149226904 \h </w:instrText>
            </w:r>
            <w:r w:rsidR="00FD740A">
              <w:rPr>
                <w:noProof/>
                <w:webHidden/>
              </w:rPr>
            </w:r>
            <w:r w:rsidR="00FD740A">
              <w:rPr>
                <w:noProof/>
                <w:webHidden/>
              </w:rPr>
              <w:fldChar w:fldCharType="separate"/>
            </w:r>
            <w:r w:rsidR="00FD740A">
              <w:rPr>
                <w:noProof/>
                <w:webHidden/>
              </w:rPr>
              <w:t>4</w:t>
            </w:r>
            <w:r w:rsidR="00FD740A">
              <w:rPr>
                <w:noProof/>
                <w:webHidden/>
              </w:rPr>
              <w:fldChar w:fldCharType="end"/>
            </w:r>
          </w:hyperlink>
        </w:p>
        <w:p w14:paraId="1F464D16" w14:textId="758880DE"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5" w:history="1">
            <w:r w:rsidR="00FD740A" w:rsidRPr="00440A32">
              <w:rPr>
                <w:rStyle w:val="Hyperlink"/>
                <w:noProof/>
              </w:rPr>
              <w:t>1.2.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Taxa pe valoarea adăugată</w:t>
            </w:r>
            <w:r w:rsidR="00FD740A">
              <w:rPr>
                <w:noProof/>
                <w:webHidden/>
              </w:rPr>
              <w:tab/>
            </w:r>
            <w:r w:rsidR="00FD740A">
              <w:rPr>
                <w:noProof/>
                <w:webHidden/>
              </w:rPr>
              <w:fldChar w:fldCharType="begin"/>
            </w:r>
            <w:r w:rsidR="00FD740A">
              <w:rPr>
                <w:noProof/>
                <w:webHidden/>
              </w:rPr>
              <w:instrText xml:space="preserve"> PAGEREF _Toc149226905 \h </w:instrText>
            </w:r>
            <w:r w:rsidR="00FD740A">
              <w:rPr>
                <w:noProof/>
                <w:webHidden/>
              </w:rPr>
            </w:r>
            <w:r w:rsidR="00FD740A">
              <w:rPr>
                <w:noProof/>
                <w:webHidden/>
              </w:rPr>
              <w:fldChar w:fldCharType="separate"/>
            </w:r>
            <w:r w:rsidR="00FD740A">
              <w:rPr>
                <w:noProof/>
                <w:webHidden/>
              </w:rPr>
              <w:t>4</w:t>
            </w:r>
            <w:r w:rsidR="00FD740A">
              <w:rPr>
                <w:noProof/>
                <w:webHidden/>
              </w:rPr>
              <w:fldChar w:fldCharType="end"/>
            </w:r>
          </w:hyperlink>
        </w:p>
        <w:p w14:paraId="670806C7" w14:textId="2F78A1DC"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6" w:history="1">
            <w:r w:rsidR="00FD740A" w:rsidRPr="00440A32">
              <w:rPr>
                <w:rStyle w:val="Hyperlink"/>
                <w:noProof/>
              </w:rPr>
              <w:t>1.3.</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Reprezentantul legal/împuternicitul Solicitantului</w:t>
            </w:r>
            <w:r w:rsidR="00FD740A">
              <w:rPr>
                <w:noProof/>
                <w:webHidden/>
              </w:rPr>
              <w:tab/>
            </w:r>
            <w:r w:rsidR="00FD740A">
              <w:rPr>
                <w:noProof/>
                <w:webHidden/>
              </w:rPr>
              <w:fldChar w:fldCharType="begin"/>
            </w:r>
            <w:r w:rsidR="00FD740A">
              <w:rPr>
                <w:noProof/>
                <w:webHidden/>
              </w:rPr>
              <w:instrText xml:space="preserve"> PAGEREF _Toc149226906 \h </w:instrText>
            </w:r>
            <w:r w:rsidR="00FD740A">
              <w:rPr>
                <w:noProof/>
                <w:webHidden/>
              </w:rPr>
            </w:r>
            <w:r w:rsidR="00FD740A">
              <w:rPr>
                <w:noProof/>
                <w:webHidden/>
              </w:rPr>
              <w:fldChar w:fldCharType="separate"/>
            </w:r>
            <w:r w:rsidR="00FD740A">
              <w:rPr>
                <w:noProof/>
                <w:webHidden/>
              </w:rPr>
              <w:t>4</w:t>
            </w:r>
            <w:r w:rsidR="00FD740A">
              <w:rPr>
                <w:noProof/>
                <w:webHidden/>
              </w:rPr>
              <w:fldChar w:fldCharType="end"/>
            </w:r>
          </w:hyperlink>
        </w:p>
        <w:p w14:paraId="39F8EC91" w14:textId="7125B113"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7" w:history="1">
            <w:r w:rsidR="00FD740A" w:rsidRPr="00440A32">
              <w:rPr>
                <w:rStyle w:val="Hyperlink"/>
                <w:noProof/>
              </w:rPr>
              <w:t>1.4.</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Persoana de contact</w:t>
            </w:r>
            <w:r w:rsidR="00FD740A">
              <w:rPr>
                <w:noProof/>
                <w:webHidden/>
              </w:rPr>
              <w:tab/>
            </w:r>
            <w:r w:rsidR="00FD740A">
              <w:rPr>
                <w:noProof/>
                <w:webHidden/>
              </w:rPr>
              <w:fldChar w:fldCharType="begin"/>
            </w:r>
            <w:r w:rsidR="00FD740A">
              <w:rPr>
                <w:noProof/>
                <w:webHidden/>
              </w:rPr>
              <w:instrText xml:space="preserve"> PAGEREF _Toc149226907 \h </w:instrText>
            </w:r>
            <w:r w:rsidR="00FD740A">
              <w:rPr>
                <w:noProof/>
                <w:webHidden/>
              </w:rPr>
            </w:r>
            <w:r w:rsidR="00FD740A">
              <w:rPr>
                <w:noProof/>
                <w:webHidden/>
              </w:rPr>
              <w:fldChar w:fldCharType="separate"/>
            </w:r>
            <w:r w:rsidR="00FD740A">
              <w:rPr>
                <w:noProof/>
                <w:webHidden/>
              </w:rPr>
              <w:t>5</w:t>
            </w:r>
            <w:r w:rsidR="00FD740A">
              <w:rPr>
                <w:noProof/>
                <w:webHidden/>
              </w:rPr>
              <w:fldChar w:fldCharType="end"/>
            </w:r>
          </w:hyperlink>
        </w:p>
        <w:p w14:paraId="1D983C36" w14:textId="528BF038"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8" w:history="1">
            <w:r w:rsidR="00FD740A" w:rsidRPr="00440A32">
              <w:rPr>
                <w:rStyle w:val="Hyperlink"/>
                <w:noProof/>
              </w:rPr>
              <w:t>1.5.</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Persoana responsabilă cu operaţiunile financiare</w:t>
            </w:r>
            <w:r w:rsidR="00FD740A">
              <w:rPr>
                <w:noProof/>
                <w:webHidden/>
              </w:rPr>
              <w:tab/>
            </w:r>
            <w:r w:rsidR="00FD740A">
              <w:rPr>
                <w:noProof/>
                <w:webHidden/>
              </w:rPr>
              <w:fldChar w:fldCharType="begin"/>
            </w:r>
            <w:r w:rsidR="00FD740A">
              <w:rPr>
                <w:noProof/>
                <w:webHidden/>
              </w:rPr>
              <w:instrText xml:space="preserve"> PAGEREF _Toc149226908 \h </w:instrText>
            </w:r>
            <w:r w:rsidR="00FD740A">
              <w:rPr>
                <w:noProof/>
                <w:webHidden/>
              </w:rPr>
            </w:r>
            <w:r w:rsidR="00FD740A">
              <w:rPr>
                <w:noProof/>
                <w:webHidden/>
              </w:rPr>
              <w:fldChar w:fldCharType="separate"/>
            </w:r>
            <w:r w:rsidR="00FD740A">
              <w:rPr>
                <w:noProof/>
                <w:webHidden/>
              </w:rPr>
              <w:t>5</w:t>
            </w:r>
            <w:r w:rsidR="00FD740A">
              <w:rPr>
                <w:noProof/>
                <w:webHidden/>
              </w:rPr>
              <w:fldChar w:fldCharType="end"/>
            </w:r>
          </w:hyperlink>
        </w:p>
        <w:p w14:paraId="744AACAB" w14:textId="3E88D0AA"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09" w:history="1">
            <w:r w:rsidR="00FD740A" w:rsidRPr="00440A32">
              <w:rPr>
                <w:rStyle w:val="Hyperlink"/>
                <w:noProof/>
              </w:rPr>
              <w:t>1.6.</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Banca/Trezoreria</w:t>
            </w:r>
            <w:r w:rsidR="00FD740A">
              <w:rPr>
                <w:noProof/>
                <w:webHidden/>
              </w:rPr>
              <w:tab/>
            </w:r>
            <w:r w:rsidR="00FD740A">
              <w:rPr>
                <w:noProof/>
                <w:webHidden/>
              </w:rPr>
              <w:fldChar w:fldCharType="begin"/>
            </w:r>
            <w:r w:rsidR="00FD740A">
              <w:rPr>
                <w:noProof/>
                <w:webHidden/>
              </w:rPr>
              <w:instrText xml:space="preserve"> PAGEREF _Toc149226909 \h </w:instrText>
            </w:r>
            <w:r w:rsidR="00FD740A">
              <w:rPr>
                <w:noProof/>
                <w:webHidden/>
              </w:rPr>
            </w:r>
            <w:r w:rsidR="00FD740A">
              <w:rPr>
                <w:noProof/>
                <w:webHidden/>
              </w:rPr>
              <w:fldChar w:fldCharType="separate"/>
            </w:r>
            <w:r w:rsidR="00FD740A">
              <w:rPr>
                <w:noProof/>
                <w:webHidden/>
              </w:rPr>
              <w:t>5</w:t>
            </w:r>
            <w:r w:rsidR="00FD740A">
              <w:rPr>
                <w:noProof/>
                <w:webHidden/>
              </w:rPr>
              <w:fldChar w:fldCharType="end"/>
            </w:r>
          </w:hyperlink>
        </w:p>
        <w:p w14:paraId="6FCF2024" w14:textId="6BEF0553"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0" w:history="1">
            <w:r w:rsidR="00FD740A" w:rsidRPr="00440A32">
              <w:rPr>
                <w:rStyle w:val="Hyperlink"/>
                <w:noProof/>
              </w:rPr>
              <w:t>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INFORMATII DESPRE PROIECT</w:t>
            </w:r>
            <w:r w:rsidR="00FD740A">
              <w:rPr>
                <w:noProof/>
                <w:webHidden/>
              </w:rPr>
              <w:tab/>
            </w:r>
            <w:r w:rsidR="00FD740A">
              <w:rPr>
                <w:noProof/>
                <w:webHidden/>
              </w:rPr>
              <w:fldChar w:fldCharType="begin"/>
            </w:r>
            <w:r w:rsidR="00FD740A">
              <w:rPr>
                <w:noProof/>
                <w:webHidden/>
              </w:rPr>
              <w:instrText xml:space="preserve"> PAGEREF _Toc149226910 \h </w:instrText>
            </w:r>
            <w:r w:rsidR="00FD740A">
              <w:rPr>
                <w:noProof/>
                <w:webHidden/>
              </w:rPr>
            </w:r>
            <w:r w:rsidR="00FD740A">
              <w:rPr>
                <w:noProof/>
                <w:webHidden/>
              </w:rPr>
              <w:fldChar w:fldCharType="separate"/>
            </w:r>
            <w:r w:rsidR="00FD740A">
              <w:rPr>
                <w:noProof/>
                <w:webHidden/>
              </w:rPr>
              <w:t>6</w:t>
            </w:r>
            <w:r w:rsidR="00FD740A">
              <w:rPr>
                <w:noProof/>
                <w:webHidden/>
              </w:rPr>
              <w:fldChar w:fldCharType="end"/>
            </w:r>
          </w:hyperlink>
        </w:p>
        <w:p w14:paraId="78110760" w14:textId="74D17C8E"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1" w:history="1">
            <w:r w:rsidR="00FD740A" w:rsidRPr="00440A32">
              <w:rPr>
                <w:rStyle w:val="Hyperlink"/>
                <w:noProof/>
              </w:rPr>
              <w:t>2.1.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Titlul proiectului</w:t>
            </w:r>
            <w:r w:rsidR="00FD740A">
              <w:rPr>
                <w:noProof/>
                <w:webHidden/>
              </w:rPr>
              <w:tab/>
            </w:r>
            <w:r w:rsidR="00FD740A">
              <w:rPr>
                <w:noProof/>
                <w:webHidden/>
              </w:rPr>
              <w:fldChar w:fldCharType="begin"/>
            </w:r>
            <w:r w:rsidR="00FD740A">
              <w:rPr>
                <w:noProof/>
                <w:webHidden/>
              </w:rPr>
              <w:instrText xml:space="preserve"> PAGEREF _Toc149226911 \h </w:instrText>
            </w:r>
            <w:r w:rsidR="00FD740A">
              <w:rPr>
                <w:noProof/>
                <w:webHidden/>
              </w:rPr>
            </w:r>
            <w:r w:rsidR="00FD740A">
              <w:rPr>
                <w:noProof/>
                <w:webHidden/>
              </w:rPr>
              <w:fldChar w:fldCharType="separate"/>
            </w:r>
            <w:r w:rsidR="00FD740A">
              <w:rPr>
                <w:noProof/>
                <w:webHidden/>
              </w:rPr>
              <w:t>6</w:t>
            </w:r>
            <w:r w:rsidR="00FD740A">
              <w:rPr>
                <w:noProof/>
                <w:webHidden/>
              </w:rPr>
              <w:fldChar w:fldCharType="end"/>
            </w:r>
          </w:hyperlink>
        </w:p>
        <w:p w14:paraId="4054E948" w14:textId="4313A52F"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2" w:history="1">
            <w:r w:rsidR="00FD740A" w:rsidRPr="00440A32">
              <w:rPr>
                <w:rStyle w:val="Hyperlink"/>
                <w:noProof/>
              </w:rPr>
              <w:t>2.2.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Descrierea proiectului</w:t>
            </w:r>
            <w:r w:rsidR="00FD740A">
              <w:rPr>
                <w:noProof/>
                <w:webHidden/>
              </w:rPr>
              <w:tab/>
            </w:r>
            <w:r w:rsidR="00FD740A">
              <w:rPr>
                <w:noProof/>
                <w:webHidden/>
              </w:rPr>
              <w:fldChar w:fldCharType="begin"/>
            </w:r>
            <w:r w:rsidR="00FD740A">
              <w:rPr>
                <w:noProof/>
                <w:webHidden/>
              </w:rPr>
              <w:instrText xml:space="preserve"> PAGEREF _Toc149226912 \h </w:instrText>
            </w:r>
            <w:r w:rsidR="00FD740A">
              <w:rPr>
                <w:noProof/>
                <w:webHidden/>
              </w:rPr>
            </w:r>
            <w:r w:rsidR="00FD740A">
              <w:rPr>
                <w:noProof/>
                <w:webHidden/>
              </w:rPr>
              <w:fldChar w:fldCharType="separate"/>
            </w:r>
            <w:r w:rsidR="00FD740A">
              <w:rPr>
                <w:noProof/>
                <w:webHidden/>
              </w:rPr>
              <w:t>6</w:t>
            </w:r>
            <w:r w:rsidR="00FD740A">
              <w:rPr>
                <w:noProof/>
                <w:webHidden/>
              </w:rPr>
              <w:fldChar w:fldCharType="end"/>
            </w:r>
          </w:hyperlink>
        </w:p>
        <w:p w14:paraId="14864F4B" w14:textId="406E76CA"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3" w:history="1">
            <w:r w:rsidR="00FD740A" w:rsidRPr="00440A32">
              <w:rPr>
                <w:rStyle w:val="Hyperlink"/>
                <w:noProof/>
              </w:rPr>
              <w:t>2.3.</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Durata de implementare a proiectului</w:t>
            </w:r>
            <w:r w:rsidR="00FD740A">
              <w:rPr>
                <w:noProof/>
                <w:webHidden/>
              </w:rPr>
              <w:tab/>
            </w:r>
            <w:r w:rsidR="00FD740A">
              <w:rPr>
                <w:noProof/>
                <w:webHidden/>
              </w:rPr>
              <w:fldChar w:fldCharType="begin"/>
            </w:r>
            <w:r w:rsidR="00FD740A">
              <w:rPr>
                <w:noProof/>
                <w:webHidden/>
              </w:rPr>
              <w:instrText xml:space="preserve"> PAGEREF _Toc149226913 \h </w:instrText>
            </w:r>
            <w:r w:rsidR="00FD740A">
              <w:rPr>
                <w:noProof/>
                <w:webHidden/>
              </w:rPr>
            </w:r>
            <w:r w:rsidR="00FD740A">
              <w:rPr>
                <w:noProof/>
                <w:webHidden/>
              </w:rPr>
              <w:fldChar w:fldCharType="separate"/>
            </w:r>
            <w:r w:rsidR="00FD740A">
              <w:rPr>
                <w:noProof/>
                <w:webHidden/>
              </w:rPr>
              <w:t>7</w:t>
            </w:r>
            <w:r w:rsidR="00FD740A">
              <w:rPr>
                <w:noProof/>
                <w:webHidden/>
              </w:rPr>
              <w:fldChar w:fldCharType="end"/>
            </w:r>
          </w:hyperlink>
        </w:p>
        <w:p w14:paraId="7F9CA571" w14:textId="397D5686"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4" w:history="1">
            <w:r w:rsidR="00FD740A" w:rsidRPr="00440A32">
              <w:rPr>
                <w:rStyle w:val="Hyperlink"/>
                <w:noProof/>
              </w:rPr>
              <w:t>2.4.</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Sustenabilitatea proiectului</w:t>
            </w:r>
            <w:r w:rsidR="00FD740A">
              <w:rPr>
                <w:noProof/>
                <w:webHidden/>
              </w:rPr>
              <w:tab/>
            </w:r>
            <w:r w:rsidR="00FD740A">
              <w:rPr>
                <w:noProof/>
                <w:webHidden/>
              </w:rPr>
              <w:fldChar w:fldCharType="begin"/>
            </w:r>
            <w:r w:rsidR="00FD740A">
              <w:rPr>
                <w:noProof/>
                <w:webHidden/>
              </w:rPr>
              <w:instrText xml:space="preserve"> PAGEREF _Toc149226914 \h </w:instrText>
            </w:r>
            <w:r w:rsidR="00FD740A">
              <w:rPr>
                <w:noProof/>
                <w:webHidden/>
              </w:rPr>
            </w:r>
            <w:r w:rsidR="00FD740A">
              <w:rPr>
                <w:noProof/>
                <w:webHidden/>
              </w:rPr>
              <w:fldChar w:fldCharType="separate"/>
            </w:r>
            <w:r w:rsidR="00FD740A">
              <w:rPr>
                <w:noProof/>
                <w:webHidden/>
              </w:rPr>
              <w:t>7</w:t>
            </w:r>
            <w:r w:rsidR="00FD740A">
              <w:rPr>
                <w:noProof/>
                <w:webHidden/>
              </w:rPr>
              <w:fldChar w:fldCharType="end"/>
            </w:r>
          </w:hyperlink>
        </w:p>
        <w:p w14:paraId="3783DEE8" w14:textId="1B943BB2"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5" w:history="1">
            <w:r w:rsidR="00FD740A" w:rsidRPr="00440A32">
              <w:rPr>
                <w:rStyle w:val="Hyperlink"/>
                <w:caps/>
                <w:noProof/>
                <w:highlight w:val="lightGray"/>
              </w:rPr>
              <w:t>3.</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caps/>
                <w:noProof/>
                <w:highlight w:val="lightGray"/>
              </w:rPr>
              <w:t xml:space="preserve">Achiziţiile derulate în cadrul </w:t>
            </w:r>
            <w:r w:rsidR="00FD740A" w:rsidRPr="00440A32">
              <w:rPr>
                <w:rStyle w:val="Hyperlink"/>
                <w:caps/>
                <w:noProof/>
                <w:highlight w:val="lightGray"/>
              </w:rPr>
              <w:t>p</w:t>
            </w:r>
            <w:r w:rsidR="00FD740A" w:rsidRPr="00440A32">
              <w:rPr>
                <w:rStyle w:val="Hyperlink"/>
                <w:caps/>
                <w:noProof/>
                <w:highlight w:val="lightGray"/>
              </w:rPr>
              <w:t>roiectului</w:t>
            </w:r>
            <w:r w:rsidR="00FD740A">
              <w:rPr>
                <w:noProof/>
                <w:webHidden/>
              </w:rPr>
              <w:tab/>
            </w:r>
            <w:r w:rsidR="00FD740A">
              <w:rPr>
                <w:noProof/>
                <w:webHidden/>
              </w:rPr>
              <w:fldChar w:fldCharType="begin"/>
            </w:r>
            <w:r w:rsidR="00FD740A">
              <w:rPr>
                <w:noProof/>
                <w:webHidden/>
              </w:rPr>
              <w:instrText xml:space="preserve"> PAGEREF _Toc149226915 \h </w:instrText>
            </w:r>
            <w:r w:rsidR="00FD740A">
              <w:rPr>
                <w:noProof/>
                <w:webHidden/>
              </w:rPr>
            </w:r>
            <w:r w:rsidR="00FD740A">
              <w:rPr>
                <w:noProof/>
                <w:webHidden/>
              </w:rPr>
              <w:fldChar w:fldCharType="separate"/>
            </w:r>
            <w:r w:rsidR="00FD740A">
              <w:rPr>
                <w:noProof/>
                <w:webHidden/>
              </w:rPr>
              <w:t>7</w:t>
            </w:r>
            <w:r w:rsidR="00FD740A">
              <w:rPr>
                <w:noProof/>
                <w:webHidden/>
              </w:rPr>
              <w:fldChar w:fldCharType="end"/>
            </w:r>
          </w:hyperlink>
        </w:p>
        <w:p w14:paraId="590B31B0" w14:textId="75E87621"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6" w:history="1">
            <w:r w:rsidR="00FD740A" w:rsidRPr="00440A32">
              <w:rPr>
                <w:rStyle w:val="Hyperlink"/>
                <w:caps/>
                <w:noProof/>
              </w:rPr>
              <w:t>4.</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caps/>
                <w:noProof/>
              </w:rPr>
              <w:t>Indicatorii și rezultatele proiectului</w:t>
            </w:r>
            <w:r w:rsidR="00FD740A">
              <w:rPr>
                <w:noProof/>
                <w:webHidden/>
              </w:rPr>
              <w:tab/>
            </w:r>
            <w:r w:rsidR="00FD740A">
              <w:rPr>
                <w:noProof/>
                <w:webHidden/>
              </w:rPr>
              <w:fldChar w:fldCharType="begin"/>
            </w:r>
            <w:r w:rsidR="00FD740A">
              <w:rPr>
                <w:noProof/>
                <w:webHidden/>
              </w:rPr>
              <w:instrText xml:space="preserve"> PAGEREF _Toc149226916 \h </w:instrText>
            </w:r>
            <w:r w:rsidR="00FD740A">
              <w:rPr>
                <w:noProof/>
                <w:webHidden/>
              </w:rPr>
            </w:r>
            <w:r w:rsidR="00FD740A">
              <w:rPr>
                <w:noProof/>
                <w:webHidden/>
              </w:rPr>
              <w:fldChar w:fldCharType="separate"/>
            </w:r>
            <w:r w:rsidR="00FD740A">
              <w:rPr>
                <w:noProof/>
                <w:webHidden/>
              </w:rPr>
              <w:t>9</w:t>
            </w:r>
            <w:r w:rsidR="00FD740A">
              <w:rPr>
                <w:noProof/>
                <w:webHidden/>
              </w:rPr>
              <w:fldChar w:fldCharType="end"/>
            </w:r>
          </w:hyperlink>
        </w:p>
        <w:p w14:paraId="1D7E0AC0" w14:textId="7168DD28"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7" w:history="1">
            <w:r w:rsidR="00FD740A" w:rsidRPr="00440A32">
              <w:rPr>
                <w:rStyle w:val="Hyperlink"/>
                <w:noProof/>
              </w:rPr>
              <w:t>4.1.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Indicatori Investiția I4</w:t>
            </w:r>
            <w:r w:rsidR="00FD740A">
              <w:rPr>
                <w:noProof/>
                <w:webHidden/>
              </w:rPr>
              <w:tab/>
            </w:r>
            <w:r w:rsidR="00FD740A">
              <w:rPr>
                <w:noProof/>
                <w:webHidden/>
              </w:rPr>
              <w:fldChar w:fldCharType="begin"/>
            </w:r>
            <w:r w:rsidR="00FD740A">
              <w:rPr>
                <w:noProof/>
                <w:webHidden/>
              </w:rPr>
              <w:instrText xml:space="preserve"> PAGEREF _Toc149226917 \h </w:instrText>
            </w:r>
            <w:r w:rsidR="00FD740A">
              <w:rPr>
                <w:noProof/>
                <w:webHidden/>
              </w:rPr>
            </w:r>
            <w:r w:rsidR="00FD740A">
              <w:rPr>
                <w:noProof/>
                <w:webHidden/>
              </w:rPr>
              <w:fldChar w:fldCharType="separate"/>
            </w:r>
            <w:r w:rsidR="00FD740A">
              <w:rPr>
                <w:noProof/>
                <w:webHidden/>
              </w:rPr>
              <w:t>9</w:t>
            </w:r>
            <w:r w:rsidR="00FD740A">
              <w:rPr>
                <w:noProof/>
                <w:webHidden/>
              </w:rPr>
              <w:fldChar w:fldCharType="end"/>
            </w:r>
          </w:hyperlink>
        </w:p>
        <w:p w14:paraId="076F2B1D" w14:textId="3B349662"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18" w:history="1">
            <w:r w:rsidR="00FD740A" w:rsidRPr="00440A32">
              <w:rPr>
                <w:rStyle w:val="Hyperlink"/>
                <w:noProof/>
              </w:rPr>
              <w:t>4.2.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Riscuri identificate în atingerea rezultatelor proiectului și măsuri de gestionare a riscurilor</w:t>
            </w:r>
            <w:r w:rsidR="00FD740A">
              <w:rPr>
                <w:noProof/>
                <w:webHidden/>
              </w:rPr>
              <w:tab/>
            </w:r>
            <w:r w:rsidR="00FD740A">
              <w:rPr>
                <w:noProof/>
                <w:webHidden/>
              </w:rPr>
              <w:fldChar w:fldCharType="begin"/>
            </w:r>
            <w:r w:rsidR="00FD740A">
              <w:rPr>
                <w:noProof/>
                <w:webHidden/>
              </w:rPr>
              <w:instrText xml:space="preserve"> PAGEREF _Toc149226918 \h </w:instrText>
            </w:r>
            <w:r w:rsidR="00FD740A">
              <w:rPr>
                <w:noProof/>
                <w:webHidden/>
              </w:rPr>
            </w:r>
            <w:r w:rsidR="00FD740A">
              <w:rPr>
                <w:noProof/>
                <w:webHidden/>
              </w:rPr>
              <w:fldChar w:fldCharType="separate"/>
            </w:r>
            <w:r w:rsidR="00FD740A">
              <w:rPr>
                <w:noProof/>
                <w:webHidden/>
              </w:rPr>
              <w:t>10</w:t>
            </w:r>
            <w:r w:rsidR="00FD740A">
              <w:rPr>
                <w:noProof/>
                <w:webHidden/>
              </w:rPr>
              <w:fldChar w:fldCharType="end"/>
            </w:r>
          </w:hyperlink>
        </w:p>
        <w:p w14:paraId="4ED5B653" w14:textId="18E12C6F"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19" w:history="1">
            <w:r w:rsidR="00FD740A" w:rsidRPr="00440A32">
              <w:rPr>
                <w:rStyle w:val="Hyperlink"/>
                <w:noProof/>
              </w:rPr>
              <w:t>5.</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PRINCIPII ORIZONTALE</w:t>
            </w:r>
            <w:r w:rsidR="00FD740A">
              <w:rPr>
                <w:noProof/>
                <w:webHidden/>
              </w:rPr>
              <w:tab/>
            </w:r>
            <w:r w:rsidR="00FD740A">
              <w:rPr>
                <w:noProof/>
                <w:webHidden/>
              </w:rPr>
              <w:fldChar w:fldCharType="begin"/>
            </w:r>
            <w:r w:rsidR="00FD740A">
              <w:rPr>
                <w:noProof/>
                <w:webHidden/>
              </w:rPr>
              <w:instrText xml:space="preserve"> PAGEREF _Toc149226919 \h </w:instrText>
            </w:r>
            <w:r w:rsidR="00FD740A">
              <w:rPr>
                <w:noProof/>
                <w:webHidden/>
              </w:rPr>
            </w:r>
            <w:r w:rsidR="00FD740A">
              <w:rPr>
                <w:noProof/>
                <w:webHidden/>
              </w:rPr>
              <w:fldChar w:fldCharType="separate"/>
            </w:r>
            <w:r w:rsidR="00FD740A">
              <w:rPr>
                <w:noProof/>
                <w:webHidden/>
              </w:rPr>
              <w:t>10</w:t>
            </w:r>
            <w:r w:rsidR="00FD740A">
              <w:rPr>
                <w:noProof/>
                <w:webHidden/>
              </w:rPr>
              <w:fldChar w:fldCharType="end"/>
            </w:r>
          </w:hyperlink>
        </w:p>
        <w:p w14:paraId="77C0703B" w14:textId="79F42100"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0" w:history="1">
            <w:r w:rsidR="00FD740A" w:rsidRPr="00440A32">
              <w:rPr>
                <w:rStyle w:val="Hyperlink"/>
                <w:noProof/>
              </w:rPr>
              <w:t>Egalitatea de şanse</w:t>
            </w:r>
            <w:r w:rsidR="00FD740A">
              <w:rPr>
                <w:noProof/>
                <w:webHidden/>
              </w:rPr>
              <w:tab/>
            </w:r>
            <w:r w:rsidR="00FD740A">
              <w:rPr>
                <w:noProof/>
                <w:webHidden/>
              </w:rPr>
              <w:fldChar w:fldCharType="begin"/>
            </w:r>
            <w:r w:rsidR="00FD740A">
              <w:rPr>
                <w:noProof/>
                <w:webHidden/>
              </w:rPr>
              <w:instrText xml:space="preserve"> PAGEREF _Toc149226920 \h </w:instrText>
            </w:r>
            <w:r w:rsidR="00FD740A">
              <w:rPr>
                <w:noProof/>
                <w:webHidden/>
              </w:rPr>
            </w:r>
            <w:r w:rsidR="00FD740A">
              <w:rPr>
                <w:noProof/>
                <w:webHidden/>
              </w:rPr>
              <w:fldChar w:fldCharType="separate"/>
            </w:r>
            <w:r w:rsidR="00FD740A">
              <w:rPr>
                <w:noProof/>
                <w:webHidden/>
              </w:rPr>
              <w:t>10</w:t>
            </w:r>
            <w:r w:rsidR="00FD740A">
              <w:rPr>
                <w:noProof/>
                <w:webHidden/>
              </w:rPr>
              <w:fldChar w:fldCharType="end"/>
            </w:r>
          </w:hyperlink>
        </w:p>
        <w:p w14:paraId="2C9E7EB9" w14:textId="6B07875F"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1" w:history="1">
            <w:r w:rsidR="00FD740A" w:rsidRPr="00440A32">
              <w:rPr>
                <w:rStyle w:val="Hyperlink"/>
                <w:noProof/>
              </w:rPr>
              <w:t>5.2.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Dezvoltarea durabilă</w:t>
            </w:r>
            <w:r w:rsidR="00FD740A">
              <w:rPr>
                <w:noProof/>
                <w:webHidden/>
              </w:rPr>
              <w:tab/>
            </w:r>
            <w:r w:rsidR="00FD740A">
              <w:rPr>
                <w:noProof/>
                <w:webHidden/>
              </w:rPr>
              <w:fldChar w:fldCharType="begin"/>
            </w:r>
            <w:r w:rsidR="00FD740A">
              <w:rPr>
                <w:noProof/>
                <w:webHidden/>
              </w:rPr>
              <w:instrText xml:space="preserve"> PAGEREF _Toc149226921 \h </w:instrText>
            </w:r>
            <w:r w:rsidR="00FD740A">
              <w:rPr>
                <w:noProof/>
                <w:webHidden/>
              </w:rPr>
            </w:r>
            <w:r w:rsidR="00FD740A">
              <w:rPr>
                <w:noProof/>
                <w:webHidden/>
              </w:rPr>
              <w:fldChar w:fldCharType="separate"/>
            </w:r>
            <w:r w:rsidR="00FD740A">
              <w:rPr>
                <w:noProof/>
                <w:webHidden/>
              </w:rPr>
              <w:t>10</w:t>
            </w:r>
            <w:r w:rsidR="00FD740A">
              <w:rPr>
                <w:noProof/>
                <w:webHidden/>
              </w:rPr>
              <w:fldChar w:fldCharType="end"/>
            </w:r>
          </w:hyperlink>
        </w:p>
        <w:p w14:paraId="57703946" w14:textId="3FE4B13C"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2" w:history="1">
            <w:r w:rsidR="00FD740A" w:rsidRPr="00440A32">
              <w:rPr>
                <w:rStyle w:val="Hyperlink"/>
                <w:noProof/>
              </w:rPr>
              <w:t>5.3.</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Respectarea principiului „ a nu prejudicia în mod semnificativ” (DNSH)</w:t>
            </w:r>
            <w:r w:rsidR="00FD740A">
              <w:rPr>
                <w:noProof/>
                <w:webHidden/>
              </w:rPr>
              <w:tab/>
            </w:r>
            <w:r w:rsidR="00FD740A">
              <w:rPr>
                <w:noProof/>
                <w:webHidden/>
              </w:rPr>
              <w:fldChar w:fldCharType="begin"/>
            </w:r>
            <w:r w:rsidR="00FD740A">
              <w:rPr>
                <w:noProof/>
                <w:webHidden/>
              </w:rPr>
              <w:instrText xml:space="preserve"> PAGEREF _Toc149226922 \h </w:instrText>
            </w:r>
            <w:r w:rsidR="00FD740A">
              <w:rPr>
                <w:noProof/>
                <w:webHidden/>
              </w:rPr>
            </w:r>
            <w:r w:rsidR="00FD740A">
              <w:rPr>
                <w:noProof/>
                <w:webHidden/>
              </w:rPr>
              <w:fldChar w:fldCharType="separate"/>
            </w:r>
            <w:r w:rsidR="00FD740A">
              <w:rPr>
                <w:noProof/>
                <w:webHidden/>
              </w:rPr>
              <w:t>10</w:t>
            </w:r>
            <w:r w:rsidR="00FD740A">
              <w:rPr>
                <w:noProof/>
                <w:webHidden/>
              </w:rPr>
              <w:fldChar w:fldCharType="end"/>
            </w:r>
          </w:hyperlink>
        </w:p>
        <w:p w14:paraId="075229DF" w14:textId="47E3A0E2"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23" w:history="1">
            <w:r w:rsidR="00FD740A" w:rsidRPr="00440A32">
              <w:rPr>
                <w:rStyle w:val="Hyperlink"/>
                <w:noProof/>
              </w:rPr>
              <w:t>6.</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FINANŢAREA PROIECTULUI</w:t>
            </w:r>
            <w:r w:rsidR="00FD740A">
              <w:rPr>
                <w:noProof/>
                <w:webHidden/>
              </w:rPr>
              <w:tab/>
            </w:r>
            <w:r w:rsidR="00FD740A">
              <w:rPr>
                <w:noProof/>
                <w:webHidden/>
              </w:rPr>
              <w:fldChar w:fldCharType="begin"/>
            </w:r>
            <w:r w:rsidR="00FD740A">
              <w:rPr>
                <w:noProof/>
                <w:webHidden/>
              </w:rPr>
              <w:instrText xml:space="preserve"> PAGEREF _Toc149226923 \h </w:instrText>
            </w:r>
            <w:r w:rsidR="00FD740A">
              <w:rPr>
                <w:noProof/>
                <w:webHidden/>
              </w:rPr>
            </w:r>
            <w:r w:rsidR="00FD740A">
              <w:rPr>
                <w:noProof/>
                <w:webHidden/>
              </w:rPr>
              <w:fldChar w:fldCharType="separate"/>
            </w:r>
            <w:r w:rsidR="00FD740A">
              <w:rPr>
                <w:noProof/>
                <w:webHidden/>
              </w:rPr>
              <w:t>11</w:t>
            </w:r>
            <w:r w:rsidR="00FD740A">
              <w:rPr>
                <w:noProof/>
                <w:webHidden/>
              </w:rPr>
              <w:fldChar w:fldCharType="end"/>
            </w:r>
          </w:hyperlink>
        </w:p>
        <w:p w14:paraId="761CF1A7" w14:textId="6E7F8E36"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4" w:history="1">
            <w:r w:rsidR="00FD740A" w:rsidRPr="00440A32">
              <w:rPr>
                <w:rStyle w:val="Hyperlink"/>
                <w:noProof/>
              </w:rPr>
              <w:t>6.1.</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Bugetul proiectului</w:t>
            </w:r>
            <w:r w:rsidR="00FD740A">
              <w:rPr>
                <w:noProof/>
                <w:webHidden/>
              </w:rPr>
              <w:tab/>
            </w:r>
            <w:r w:rsidR="00FD740A">
              <w:rPr>
                <w:noProof/>
                <w:webHidden/>
              </w:rPr>
              <w:fldChar w:fldCharType="begin"/>
            </w:r>
            <w:r w:rsidR="00FD740A">
              <w:rPr>
                <w:noProof/>
                <w:webHidden/>
              </w:rPr>
              <w:instrText xml:space="preserve"> PAGEREF _Toc149226924 \h </w:instrText>
            </w:r>
            <w:r w:rsidR="00FD740A">
              <w:rPr>
                <w:noProof/>
                <w:webHidden/>
              </w:rPr>
            </w:r>
            <w:r w:rsidR="00FD740A">
              <w:rPr>
                <w:noProof/>
                <w:webHidden/>
              </w:rPr>
              <w:fldChar w:fldCharType="separate"/>
            </w:r>
            <w:r w:rsidR="00FD740A">
              <w:rPr>
                <w:noProof/>
                <w:webHidden/>
              </w:rPr>
              <w:t>11</w:t>
            </w:r>
            <w:r w:rsidR="00FD740A">
              <w:rPr>
                <w:noProof/>
                <w:webHidden/>
              </w:rPr>
              <w:fldChar w:fldCharType="end"/>
            </w:r>
          </w:hyperlink>
        </w:p>
        <w:p w14:paraId="4F6F82DC" w14:textId="4DEBC869"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5" w:history="1">
            <w:r w:rsidR="00FD740A" w:rsidRPr="00440A32">
              <w:rPr>
                <w:rStyle w:val="Hyperlink"/>
                <w:noProof/>
              </w:rPr>
              <w:t>6.2.</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SURSE DE FINANŢARE A PROIECTULUI</w:t>
            </w:r>
            <w:r w:rsidR="00FD740A">
              <w:rPr>
                <w:noProof/>
                <w:webHidden/>
              </w:rPr>
              <w:tab/>
            </w:r>
            <w:r w:rsidR="00FD740A">
              <w:rPr>
                <w:noProof/>
                <w:webHidden/>
              </w:rPr>
              <w:fldChar w:fldCharType="begin"/>
            </w:r>
            <w:r w:rsidR="00FD740A">
              <w:rPr>
                <w:noProof/>
                <w:webHidden/>
              </w:rPr>
              <w:instrText xml:space="preserve"> PAGEREF _Toc149226925 \h </w:instrText>
            </w:r>
            <w:r w:rsidR="00FD740A">
              <w:rPr>
                <w:noProof/>
                <w:webHidden/>
              </w:rPr>
            </w:r>
            <w:r w:rsidR="00FD740A">
              <w:rPr>
                <w:noProof/>
                <w:webHidden/>
              </w:rPr>
              <w:fldChar w:fldCharType="separate"/>
            </w:r>
            <w:r w:rsidR="00FD740A">
              <w:rPr>
                <w:noProof/>
                <w:webHidden/>
              </w:rPr>
              <w:t>17</w:t>
            </w:r>
            <w:r w:rsidR="00FD740A">
              <w:rPr>
                <w:noProof/>
                <w:webHidden/>
              </w:rPr>
              <w:fldChar w:fldCharType="end"/>
            </w:r>
          </w:hyperlink>
        </w:p>
        <w:p w14:paraId="03FC210B" w14:textId="0714AA1E" w:rsidR="00FD740A" w:rsidRDefault="00000000">
          <w:pPr>
            <w:pStyle w:val="TOC2"/>
            <w:rPr>
              <w:rFonts w:asciiTheme="minorHAnsi" w:eastAsiaTheme="minorEastAsia" w:hAnsiTheme="minorHAnsi" w:cstheme="minorBidi"/>
              <w:noProof/>
              <w:kern w:val="2"/>
              <w:sz w:val="22"/>
              <w:szCs w:val="22"/>
              <w:lang w:val="en-US"/>
              <w14:ligatures w14:val="standardContextual"/>
            </w:rPr>
          </w:pPr>
          <w:hyperlink w:anchor="_Toc149226926" w:history="1">
            <w:r w:rsidR="00FD740A" w:rsidRPr="00440A32">
              <w:rPr>
                <w:rStyle w:val="Hyperlink"/>
                <w:noProof/>
              </w:rPr>
              <w:t>6.3. CALENDAR ESTIMATIV PRIVIND CERERILE DE TRANSFER</w:t>
            </w:r>
            <w:r w:rsidR="00FD740A">
              <w:rPr>
                <w:noProof/>
                <w:webHidden/>
              </w:rPr>
              <w:tab/>
            </w:r>
            <w:r w:rsidR="00FD740A">
              <w:rPr>
                <w:noProof/>
                <w:webHidden/>
              </w:rPr>
              <w:fldChar w:fldCharType="begin"/>
            </w:r>
            <w:r w:rsidR="00FD740A">
              <w:rPr>
                <w:noProof/>
                <w:webHidden/>
              </w:rPr>
              <w:instrText xml:space="preserve"> PAGEREF _Toc149226926 \h </w:instrText>
            </w:r>
            <w:r w:rsidR="00FD740A">
              <w:rPr>
                <w:noProof/>
                <w:webHidden/>
              </w:rPr>
            </w:r>
            <w:r w:rsidR="00FD740A">
              <w:rPr>
                <w:noProof/>
                <w:webHidden/>
              </w:rPr>
              <w:fldChar w:fldCharType="separate"/>
            </w:r>
            <w:r w:rsidR="00FD740A">
              <w:rPr>
                <w:noProof/>
                <w:webHidden/>
              </w:rPr>
              <w:t>17</w:t>
            </w:r>
            <w:r w:rsidR="00FD740A">
              <w:rPr>
                <w:noProof/>
                <w:webHidden/>
              </w:rPr>
              <w:fldChar w:fldCharType="end"/>
            </w:r>
          </w:hyperlink>
        </w:p>
        <w:p w14:paraId="7A8C64C8" w14:textId="5BED6711" w:rsidR="00FD740A" w:rsidRDefault="00000000">
          <w:pPr>
            <w:pStyle w:val="TOC1"/>
            <w:tabs>
              <w:tab w:val="left" w:pos="440"/>
              <w:tab w:val="right" w:leader="dot" w:pos="9170"/>
            </w:tabs>
            <w:rPr>
              <w:rFonts w:asciiTheme="minorHAnsi" w:eastAsiaTheme="minorEastAsia" w:hAnsiTheme="minorHAnsi" w:cstheme="minorBidi"/>
              <w:noProof/>
              <w:kern w:val="2"/>
              <w:sz w:val="22"/>
              <w:szCs w:val="22"/>
              <w:lang w:val="en-US"/>
              <w14:ligatures w14:val="standardContextual"/>
            </w:rPr>
          </w:pPr>
          <w:hyperlink w:anchor="_Toc149226927" w:history="1">
            <w:r w:rsidR="00FD740A" w:rsidRPr="00440A32">
              <w:rPr>
                <w:rStyle w:val="Hyperlink"/>
                <w:noProof/>
              </w:rPr>
              <w:t>7.</w:t>
            </w:r>
            <w:r w:rsidR="00FD740A">
              <w:rPr>
                <w:rFonts w:asciiTheme="minorHAnsi" w:eastAsiaTheme="minorEastAsia" w:hAnsiTheme="minorHAnsi" w:cstheme="minorBidi"/>
                <w:noProof/>
                <w:kern w:val="2"/>
                <w:sz w:val="22"/>
                <w:szCs w:val="22"/>
                <w:lang w:val="en-US"/>
                <w14:ligatures w14:val="standardContextual"/>
              </w:rPr>
              <w:tab/>
            </w:r>
            <w:r w:rsidR="00FD740A" w:rsidRPr="00440A32">
              <w:rPr>
                <w:rStyle w:val="Hyperlink"/>
                <w:noProof/>
              </w:rPr>
              <w:t>CERTIFICAREA CERERII DE FINANŢARE</w:t>
            </w:r>
            <w:r w:rsidR="00FD740A">
              <w:rPr>
                <w:noProof/>
                <w:webHidden/>
              </w:rPr>
              <w:tab/>
            </w:r>
            <w:r w:rsidR="00FD740A">
              <w:rPr>
                <w:noProof/>
                <w:webHidden/>
              </w:rPr>
              <w:fldChar w:fldCharType="begin"/>
            </w:r>
            <w:r w:rsidR="00FD740A">
              <w:rPr>
                <w:noProof/>
                <w:webHidden/>
              </w:rPr>
              <w:instrText xml:space="preserve"> PAGEREF _Toc149226927 \h </w:instrText>
            </w:r>
            <w:r w:rsidR="00FD740A">
              <w:rPr>
                <w:noProof/>
                <w:webHidden/>
              </w:rPr>
            </w:r>
            <w:r w:rsidR="00FD740A">
              <w:rPr>
                <w:noProof/>
                <w:webHidden/>
              </w:rPr>
              <w:fldChar w:fldCharType="separate"/>
            </w:r>
            <w:r w:rsidR="00FD740A">
              <w:rPr>
                <w:noProof/>
                <w:webHidden/>
              </w:rPr>
              <w:t>17</w:t>
            </w:r>
            <w:r w:rsidR="00FD740A">
              <w:rPr>
                <w:noProof/>
                <w:webHidden/>
              </w:rPr>
              <w:fldChar w:fldCharType="end"/>
            </w:r>
          </w:hyperlink>
        </w:p>
        <w:p w14:paraId="3F8B4F48" w14:textId="770338ED" w:rsidR="00091ABE" w:rsidRDefault="00000000">
          <w:pPr>
            <w:pStyle w:val="TOC1"/>
            <w:tabs>
              <w:tab w:val="left" w:pos="440"/>
              <w:tab w:val="right" w:leader="dot" w:pos="8898"/>
            </w:tabs>
            <w:rPr>
              <w:sz w:val="22"/>
              <w:szCs w:val="22"/>
              <w:lang w:val="en-US"/>
            </w:rPr>
          </w:pPr>
          <w:r>
            <w:rPr>
              <w:rStyle w:val="IndexLink"/>
              <w:sz w:val="22"/>
              <w:szCs w:val="22"/>
            </w:rPr>
            <w:fldChar w:fldCharType="end"/>
          </w:r>
        </w:p>
      </w:sdtContent>
    </w:sdt>
    <w:p w14:paraId="5E6D4F93" w14:textId="77777777" w:rsidR="00091ABE" w:rsidRDefault="00000000">
      <w:pPr>
        <w:widowControl w:val="0"/>
        <w:spacing w:before="40" w:after="40"/>
        <w:rPr>
          <w:rFonts w:cs="Arial"/>
          <w:b/>
          <w:bCs/>
          <w:sz w:val="22"/>
          <w:szCs w:val="22"/>
        </w:rPr>
      </w:pPr>
      <w:r>
        <w:br w:type="page"/>
      </w:r>
    </w:p>
    <w:p w14:paraId="2292B31D" w14:textId="77777777" w:rsidR="00091ABE" w:rsidRDefault="00091ABE">
      <w:pPr>
        <w:widowControl w:val="0"/>
        <w:spacing w:before="40" w:after="40"/>
        <w:rPr>
          <w:rFonts w:cs="Arial"/>
          <w:b/>
          <w:bCs/>
          <w:sz w:val="22"/>
          <w:szCs w:val="22"/>
        </w:rPr>
      </w:pPr>
    </w:p>
    <w:p w14:paraId="70EE2AE9" w14:textId="77777777" w:rsidR="00091ABE" w:rsidRDefault="00000000">
      <w:pPr>
        <w:pStyle w:val="Heading1"/>
        <w:rPr>
          <w:color w:val="7030A0"/>
          <w:szCs w:val="22"/>
        </w:rPr>
      </w:pPr>
      <w:bookmarkStart w:id="0" w:name="_Toc149226902"/>
      <w:r>
        <w:rPr>
          <w:color w:val="7030A0"/>
          <w:szCs w:val="22"/>
        </w:rPr>
        <w:t>INFORMAȚII PRIVIND APELUL DE PROIECTE</w:t>
      </w:r>
      <w:bookmarkEnd w:id="0"/>
    </w:p>
    <w:tbl>
      <w:tblPr>
        <w:tblW w:w="8899" w:type="dxa"/>
        <w:tblLayout w:type="fixed"/>
        <w:tblLook w:val="0000" w:firstRow="0" w:lastRow="0" w:firstColumn="0" w:lastColumn="0" w:noHBand="0" w:noVBand="0"/>
      </w:tblPr>
      <w:tblGrid>
        <w:gridCol w:w="3046"/>
        <w:gridCol w:w="5853"/>
      </w:tblGrid>
      <w:tr w:rsidR="00091ABE" w:rsidRPr="00C538CF" w14:paraId="7541C349" w14:textId="77777777">
        <w:tc>
          <w:tcPr>
            <w:tcW w:w="3046" w:type="dxa"/>
            <w:tcBorders>
              <w:top w:val="single" w:sz="4" w:space="0" w:color="000000"/>
              <w:left w:val="single" w:sz="4" w:space="0" w:color="000000"/>
              <w:bottom w:val="single" w:sz="4" w:space="0" w:color="000000"/>
              <w:right w:val="single" w:sz="4" w:space="0" w:color="000000"/>
            </w:tcBorders>
          </w:tcPr>
          <w:p w14:paraId="7BF12281" w14:textId="77777777" w:rsidR="00091ABE" w:rsidRPr="00C538CF" w:rsidRDefault="00000000">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Numele apelului de proiecte</w:t>
            </w:r>
          </w:p>
        </w:tc>
        <w:tc>
          <w:tcPr>
            <w:tcW w:w="5852" w:type="dxa"/>
            <w:tcBorders>
              <w:top w:val="single" w:sz="4" w:space="0" w:color="000000"/>
              <w:left w:val="single" w:sz="4" w:space="0" w:color="000000"/>
              <w:bottom w:val="single" w:sz="4" w:space="0" w:color="000000"/>
              <w:right w:val="single" w:sz="4" w:space="0" w:color="000000"/>
            </w:tcBorders>
          </w:tcPr>
          <w:p w14:paraId="6CC5A46C" w14:textId="77777777" w:rsidR="00091ABE" w:rsidRPr="00C538CF" w:rsidRDefault="00000000">
            <w:pPr>
              <w:pStyle w:val="instruct"/>
              <w:jc w:val="both"/>
              <w:rPr>
                <w:i w:val="0"/>
                <w:iCs w:val="0"/>
                <w:szCs w:val="20"/>
              </w:rPr>
            </w:pPr>
            <w:r w:rsidRPr="00C538CF">
              <w:rPr>
                <w:i w:val="0"/>
                <w:iCs w:val="0"/>
                <w:szCs w:val="20"/>
              </w:rPr>
              <w:t>PIIEC ME/CT – PARTICIPANȚI DIRECȚI</w:t>
            </w:r>
          </w:p>
        </w:tc>
      </w:tr>
      <w:tr w:rsidR="00091ABE" w:rsidRPr="00C538CF" w14:paraId="3E263638" w14:textId="77777777">
        <w:tc>
          <w:tcPr>
            <w:tcW w:w="3046" w:type="dxa"/>
            <w:tcBorders>
              <w:top w:val="single" w:sz="4" w:space="0" w:color="000000"/>
              <w:left w:val="single" w:sz="4" w:space="0" w:color="000000"/>
              <w:bottom w:val="single" w:sz="4" w:space="0" w:color="000000"/>
              <w:right w:val="single" w:sz="4" w:space="0" w:color="000000"/>
            </w:tcBorders>
          </w:tcPr>
          <w:p w14:paraId="76EDB1B1" w14:textId="77777777" w:rsidR="00091ABE" w:rsidRPr="00C538CF" w:rsidRDefault="00000000">
            <w:pPr>
              <w:widowControl w:val="0"/>
              <w:spacing w:before="40" w:after="40"/>
              <w:rPr>
                <w:b/>
                <w:bCs/>
                <w:szCs w:val="20"/>
              </w:rPr>
            </w:pPr>
            <w:r w:rsidRPr="00C538CF">
              <w:rPr>
                <w:b/>
                <w:bCs/>
                <w:szCs w:val="20"/>
              </w:rPr>
              <w:t>Tipul asistenței financiare nerambursabile solicitate</w:t>
            </w:r>
          </w:p>
        </w:tc>
        <w:tc>
          <w:tcPr>
            <w:tcW w:w="5852" w:type="dxa"/>
            <w:tcBorders>
              <w:top w:val="single" w:sz="4" w:space="0" w:color="000000"/>
              <w:left w:val="single" w:sz="4" w:space="0" w:color="000000"/>
              <w:bottom w:val="single" w:sz="4" w:space="0" w:color="000000"/>
              <w:right w:val="single" w:sz="4" w:space="0" w:color="000000"/>
            </w:tcBorders>
          </w:tcPr>
          <w:p w14:paraId="17C6BBFA" w14:textId="77777777" w:rsidR="00091ABE" w:rsidRPr="00C538CF" w:rsidRDefault="00000000">
            <w:pPr>
              <w:widowControl w:val="0"/>
              <w:spacing w:before="40" w:after="40"/>
              <w:jc w:val="both"/>
              <w:rPr>
                <w:szCs w:val="20"/>
              </w:rPr>
            </w:pPr>
            <w:r w:rsidRPr="00C538CF">
              <w:rPr>
                <w:szCs w:val="20"/>
              </w:rPr>
              <w:t>PLANUL NAȚIONAL DE REDRESARE ȘI REZILIENȚĂ</w:t>
            </w:r>
          </w:p>
        </w:tc>
      </w:tr>
      <w:tr w:rsidR="00091ABE" w:rsidRPr="00C538CF" w14:paraId="3364085A" w14:textId="77777777">
        <w:tc>
          <w:tcPr>
            <w:tcW w:w="3046" w:type="dxa"/>
            <w:tcBorders>
              <w:top w:val="single" w:sz="4" w:space="0" w:color="000000"/>
              <w:left w:val="single" w:sz="4" w:space="0" w:color="000000"/>
              <w:bottom w:val="single" w:sz="4" w:space="0" w:color="000000"/>
              <w:right w:val="single" w:sz="4" w:space="0" w:color="000000"/>
            </w:tcBorders>
          </w:tcPr>
          <w:p w14:paraId="5AFAD85C" w14:textId="77777777" w:rsidR="00091ABE" w:rsidRPr="00C538CF" w:rsidRDefault="00000000">
            <w:pPr>
              <w:widowControl w:val="0"/>
              <w:spacing w:before="40" w:after="40"/>
              <w:rPr>
                <w:b/>
                <w:bCs/>
                <w:szCs w:val="20"/>
              </w:rPr>
            </w:pPr>
            <w:r w:rsidRPr="00C538CF">
              <w:rPr>
                <w:b/>
                <w:bCs/>
                <w:szCs w:val="20"/>
              </w:rPr>
              <w:t xml:space="preserve">Pilonul </w:t>
            </w:r>
          </w:p>
        </w:tc>
        <w:tc>
          <w:tcPr>
            <w:tcW w:w="5852" w:type="dxa"/>
            <w:tcBorders>
              <w:top w:val="single" w:sz="4" w:space="0" w:color="000000"/>
              <w:left w:val="single" w:sz="4" w:space="0" w:color="000000"/>
              <w:bottom w:val="single" w:sz="4" w:space="0" w:color="000000"/>
              <w:right w:val="single" w:sz="4" w:space="0" w:color="000000"/>
            </w:tcBorders>
          </w:tcPr>
          <w:p w14:paraId="644B2F57" w14:textId="77777777" w:rsidR="00091ABE" w:rsidRPr="00C538CF" w:rsidRDefault="00000000">
            <w:pPr>
              <w:widowControl w:val="0"/>
              <w:rPr>
                <w:szCs w:val="20"/>
              </w:rPr>
            </w:pPr>
            <w:r w:rsidRPr="00C538CF">
              <w:rPr>
                <w:szCs w:val="20"/>
              </w:rPr>
              <w:t>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tc>
      </w:tr>
      <w:tr w:rsidR="00091ABE" w:rsidRPr="00C538CF" w14:paraId="7BDEFC49" w14:textId="77777777">
        <w:tc>
          <w:tcPr>
            <w:tcW w:w="3046" w:type="dxa"/>
            <w:tcBorders>
              <w:top w:val="single" w:sz="4" w:space="0" w:color="000000"/>
              <w:left w:val="single" w:sz="4" w:space="0" w:color="000000"/>
              <w:bottom w:val="single" w:sz="4" w:space="0" w:color="000000"/>
              <w:right w:val="single" w:sz="4" w:space="0" w:color="000000"/>
            </w:tcBorders>
          </w:tcPr>
          <w:p w14:paraId="1FA1462E" w14:textId="77777777" w:rsidR="00091ABE" w:rsidRPr="00C538CF" w:rsidRDefault="00000000">
            <w:pPr>
              <w:widowControl w:val="0"/>
              <w:spacing w:before="40" w:after="40"/>
              <w:rPr>
                <w:b/>
                <w:bCs/>
                <w:szCs w:val="20"/>
              </w:rPr>
            </w:pPr>
            <w:r w:rsidRPr="00C538CF">
              <w:rPr>
                <w:b/>
                <w:bCs/>
                <w:szCs w:val="20"/>
              </w:rPr>
              <w:t>Componenta</w:t>
            </w:r>
          </w:p>
        </w:tc>
        <w:tc>
          <w:tcPr>
            <w:tcW w:w="5852" w:type="dxa"/>
            <w:tcBorders>
              <w:top w:val="single" w:sz="4" w:space="0" w:color="000000"/>
              <w:left w:val="single" w:sz="4" w:space="0" w:color="000000"/>
              <w:bottom w:val="single" w:sz="4" w:space="0" w:color="000000"/>
              <w:right w:val="single" w:sz="4" w:space="0" w:color="000000"/>
            </w:tcBorders>
          </w:tcPr>
          <w:p w14:paraId="090E1241" w14:textId="77777777" w:rsidR="00091ABE" w:rsidRPr="00C538CF" w:rsidRDefault="00000000">
            <w:pPr>
              <w:widowControl w:val="0"/>
              <w:rPr>
                <w:szCs w:val="20"/>
              </w:rPr>
            </w:pPr>
            <w:r w:rsidRPr="00C538CF">
              <w:rPr>
                <w:szCs w:val="20"/>
              </w:rPr>
              <w:t>C9. SUPORT PENTRU SECTORUL PRIVAT, CERCETARE, DEZVOLTARE ȘI INOVARE</w:t>
            </w:r>
          </w:p>
        </w:tc>
      </w:tr>
      <w:tr w:rsidR="00091ABE" w:rsidRPr="00C538CF" w14:paraId="3271DE09" w14:textId="77777777">
        <w:tc>
          <w:tcPr>
            <w:tcW w:w="3046" w:type="dxa"/>
            <w:tcBorders>
              <w:top w:val="single" w:sz="4" w:space="0" w:color="000000"/>
              <w:left w:val="single" w:sz="4" w:space="0" w:color="000000"/>
              <w:bottom w:val="single" w:sz="4" w:space="0" w:color="000000"/>
              <w:right w:val="single" w:sz="4" w:space="0" w:color="000000"/>
            </w:tcBorders>
          </w:tcPr>
          <w:p w14:paraId="348170F6" w14:textId="77777777" w:rsidR="00091ABE" w:rsidRPr="00C538CF" w:rsidRDefault="00000000">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Investiția</w:t>
            </w:r>
          </w:p>
        </w:tc>
        <w:tc>
          <w:tcPr>
            <w:tcW w:w="5852" w:type="dxa"/>
            <w:tcBorders>
              <w:top w:val="single" w:sz="4" w:space="0" w:color="000000"/>
              <w:left w:val="single" w:sz="4" w:space="0" w:color="000000"/>
              <w:bottom w:val="single" w:sz="4" w:space="0" w:color="000000"/>
              <w:right w:val="single" w:sz="4" w:space="0" w:color="000000"/>
            </w:tcBorders>
          </w:tcPr>
          <w:p w14:paraId="64D74B55" w14:textId="77777777" w:rsidR="00091ABE" w:rsidRPr="00C538CF" w:rsidRDefault="00000000">
            <w:pPr>
              <w:widowControl w:val="0"/>
              <w:rPr>
                <w:szCs w:val="20"/>
              </w:rPr>
            </w:pPr>
            <w:r w:rsidRPr="00C538CF">
              <w:rPr>
                <w:szCs w:val="20"/>
              </w:rPr>
              <w:t xml:space="preserve">I4. </w:t>
            </w:r>
            <w:r w:rsidRPr="00C538CF">
              <w:rPr>
                <w:rFonts w:eastAsia="Calibri" w:cs="Arial"/>
                <w:bCs/>
                <w:iCs/>
                <w:color w:val="333333"/>
                <w:szCs w:val="20"/>
                <w:lang w:val="en-US"/>
              </w:rPr>
              <w:t>PROIECTE TRANSFRONTALIERE ȘI MULTINAȚIONALE – PROCESOARE CU CONSUM REDUS DE ENERGIE ȘI CIPURI SEMICONDUCTOARE</w:t>
            </w:r>
          </w:p>
        </w:tc>
      </w:tr>
    </w:tbl>
    <w:p w14:paraId="555FD729" w14:textId="77777777" w:rsidR="00091ABE" w:rsidRDefault="00091ABE">
      <w:pPr>
        <w:spacing w:before="40" w:after="40"/>
        <w:jc w:val="both"/>
        <w:rPr>
          <w:b/>
          <w:bCs/>
          <w:sz w:val="22"/>
          <w:szCs w:val="22"/>
        </w:rPr>
      </w:pPr>
    </w:p>
    <w:p w14:paraId="58CE1C34" w14:textId="77777777" w:rsidR="00091ABE" w:rsidRDefault="00000000">
      <w:pPr>
        <w:pStyle w:val="Heading1"/>
        <w:rPr>
          <w:color w:val="7030A0"/>
          <w:szCs w:val="22"/>
        </w:rPr>
      </w:pPr>
      <w:bookmarkStart w:id="1" w:name="_Toc149226903"/>
      <w:r>
        <w:rPr>
          <w:color w:val="7030A0"/>
          <w:szCs w:val="22"/>
        </w:rPr>
        <w:t>INFORMAŢII PRIVIND SOLICITANTUL</w:t>
      </w:r>
      <w:bookmarkEnd w:id="1"/>
    </w:p>
    <w:p w14:paraId="3EF287C8" w14:textId="77777777" w:rsidR="007A18A2" w:rsidRDefault="007A18A2" w:rsidP="00F84D79">
      <w:pPr>
        <w:pStyle w:val="Heading2"/>
        <w:numPr>
          <w:ilvl w:val="0"/>
          <w:numId w:val="0"/>
        </w:numPr>
        <w:rPr>
          <w:color w:val="7030A0"/>
          <w:szCs w:val="22"/>
        </w:rPr>
      </w:pPr>
      <w:bookmarkStart w:id="2" w:name="DateSoli"/>
      <w:bookmarkStart w:id="3" w:name="_Toc149226904"/>
      <w:bookmarkEnd w:id="2"/>
    </w:p>
    <w:p w14:paraId="761CEEB3" w14:textId="55B2945D" w:rsidR="00091ABE" w:rsidRPr="00F84D79" w:rsidRDefault="00F84D79" w:rsidP="007A18A2">
      <w:pPr>
        <w:pStyle w:val="Heading2"/>
        <w:numPr>
          <w:ilvl w:val="0"/>
          <w:numId w:val="0"/>
        </w:numPr>
        <w:shd w:val="clear" w:color="auto" w:fill="D9D9D9" w:themeFill="background1" w:themeFillShade="D9"/>
        <w:rPr>
          <w:color w:val="7030A0"/>
          <w:szCs w:val="22"/>
        </w:rPr>
      </w:pPr>
      <w:r w:rsidRPr="00F84D79">
        <w:rPr>
          <w:color w:val="7030A0"/>
          <w:szCs w:val="22"/>
        </w:rPr>
        <w:t xml:space="preserve">1.1.1 </w:t>
      </w:r>
      <w:bookmarkStart w:id="4" w:name="_Hlk149304811"/>
      <w:r w:rsidRPr="00F84D79">
        <w:rPr>
          <w:color w:val="7030A0"/>
          <w:szCs w:val="22"/>
        </w:rPr>
        <w:t>Informații solicitant</w:t>
      </w:r>
      <w:bookmarkEnd w:id="3"/>
    </w:p>
    <w:tbl>
      <w:tblPr>
        <w:tblW w:w="8904" w:type="dxa"/>
        <w:tblInd w:w="-5" w:type="dxa"/>
        <w:tblLayout w:type="fixed"/>
        <w:tblLook w:val="0000" w:firstRow="0" w:lastRow="0" w:firstColumn="0" w:lastColumn="0" w:noHBand="0" w:noVBand="0"/>
      </w:tblPr>
      <w:tblGrid>
        <w:gridCol w:w="3130"/>
        <w:gridCol w:w="5337"/>
        <w:gridCol w:w="437"/>
      </w:tblGrid>
      <w:tr w:rsidR="00091ABE" w:rsidRPr="00C538CF" w14:paraId="1D33781A"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4EFE33E0" w14:textId="77777777" w:rsidR="00091ABE" w:rsidRPr="00C538CF" w:rsidRDefault="00000000">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Denumirea solicitantului</w:t>
            </w:r>
          </w:p>
        </w:tc>
        <w:tc>
          <w:tcPr>
            <w:tcW w:w="5769" w:type="dxa"/>
            <w:gridSpan w:val="2"/>
            <w:tcBorders>
              <w:top w:val="single" w:sz="4" w:space="0" w:color="000000"/>
              <w:left w:val="single" w:sz="4" w:space="0" w:color="000000"/>
              <w:bottom w:val="single" w:sz="4" w:space="0" w:color="000000"/>
              <w:right w:val="single" w:sz="4" w:space="0" w:color="000000"/>
            </w:tcBorders>
          </w:tcPr>
          <w:p w14:paraId="0918F31E" w14:textId="77777777" w:rsidR="00091ABE" w:rsidRPr="00C538CF" w:rsidRDefault="00000000">
            <w:pPr>
              <w:pStyle w:val="instruct"/>
              <w:jc w:val="both"/>
              <w:rPr>
                <w:szCs w:val="20"/>
              </w:rPr>
            </w:pPr>
            <w:r w:rsidRPr="00C538CF">
              <w:rPr>
                <w:szCs w:val="20"/>
              </w:rPr>
              <w:t>Completaţi cu denumirea completă a solicitantului, aşa cum apare în actele constitutive</w:t>
            </w:r>
          </w:p>
        </w:tc>
      </w:tr>
      <w:tr w:rsidR="00091ABE" w:rsidRPr="00C538CF" w14:paraId="71104707"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934BBE" w14:textId="6500224C" w:rsidR="00091ABE" w:rsidRPr="00C538CF" w:rsidRDefault="00000000">
            <w:pPr>
              <w:widowControl w:val="0"/>
              <w:spacing w:before="40" w:after="40"/>
              <w:rPr>
                <w:b/>
                <w:bCs/>
                <w:szCs w:val="20"/>
              </w:rPr>
            </w:pPr>
            <w:r w:rsidRPr="00C538CF">
              <w:rPr>
                <w:b/>
                <w:bCs/>
                <w:szCs w:val="20"/>
              </w:rPr>
              <w:t>Tip întreprindere*</w:t>
            </w:r>
          </w:p>
        </w:tc>
        <w:tc>
          <w:tcPr>
            <w:tcW w:w="5769" w:type="dxa"/>
            <w:gridSpan w:val="2"/>
            <w:tcBorders>
              <w:top w:val="single" w:sz="4" w:space="0" w:color="000000"/>
              <w:left w:val="single" w:sz="4" w:space="0" w:color="000000"/>
              <w:bottom w:val="single" w:sz="4" w:space="0" w:color="000000"/>
              <w:right w:val="single" w:sz="4" w:space="0" w:color="000000"/>
            </w:tcBorders>
          </w:tcPr>
          <w:p w14:paraId="5FCDB11B" w14:textId="77777777" w:rsidR="00091ABE" w:rsidRPr="00C538CF" w:rsidRDefault="00091ABE">
            <w:pPr>
              <w:pStyle w:val="instruct"/>
              <w:rPr>
                <w:szCs w:val="20"/>
              </w:rPr>
            </w:pPr>
          </w:p>
        </w:tc>
      </w:tr>
      <w:tr w:rsidR="00091ABE" w:rsidRPr="00C538CF" w14:paraId="3AFCDFBD"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881B8CD" w14:textId="77777777" w:rsidR="00091ABE" w:rsidRPr="00C538CF" w:rsidRDefault="00000000">
            <w:pPr>
              <w:widowControl w:val="0"/>
              <w:spacing w:before="40" w:after="40"/>
              <w:rPr>
                <w:b/>
                <w:bCs/>
                <w:szCs w:val="20"/>
              </w:rPr>
            </w:pPr>
            <w:r w:rsidRPr="00C538CF">
              <w:rPr>
                <w:b/>
                <w:bCs/>
                <w:szCs w:val="20"/>
              </w:rPr>
              <w:t>Codul de înregistrare fiscală</w:t>
            </w:r>
          </w:p>
        </w:tc>
        <w:tc>
          <w:tcPr>
            <w:tcW w:w="5769" w:type="dxa"/>
            <w:gridSpan w:val="2"/>
            <w:tcBorders>
              <w:top w:val="single" w:sz="4" w:space="0" w:color="000000"/>
              <w:left w:val="single" w:sz="4" w:space="0" w:color="000000"/>
              <w:bottom w:val="single" w:sz="4" w:space="0" w:color="000000"/>
              <w:right w:val="single" w:sz="4" w:space="0" w:color="000000"/>
            </w:tcBorders>
          </w:tcPr>
          <w:p w14:paraId="439B619F" w14:textId="77777777" w:rsidR="00091ABE" w:rsidRPr="00C538CF" w:rsidRDefault="00091ABE">
            <w:pPr>
              <w:pStyle w:val="instruct"/>
              <w:rPr>
                <w:szCs w:val="20"/>
              </w:rPr>
            </w:pPr>
          </w:p>
        </w:tc>
      </w:tr>
      <w:tr w:rsidR="00091ABE" w:rsidRPr="00C538CF" w14:paraId="4B1AB335"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2201A5F" w14:textId="77777777" w:rsidR="00091ABE" w:rsidRPr="00C538CF" w:rsidRDefault="00000000">
            <w:pPr>
              <w:widowControl w:val="0"/>
              <w:spacing w:before="40" w:after="40"/>
              <w:rPr>
                <w:b/>
                <w:bCs/>
                <w:i/>
                <w:szCs w:val="20"/>
              </w:rPr>
            </w:pPr>
            <w:r w:rsidRPr="00C538CF">
              <w:rPr>
                <w:b/>
                <w:bCs/>
                <w:szCs w:val="20"/>
              </w:rPr>
              <w:t>Adresa sediului social</w:t>
            </w:r>
          </w:p>
        </w:tc>
        <w:tc>
          <w:tcPr>
            <w:tcW w:w="5769" w:type="dxa"/>
            <w:gridSpan w:val="2"/>
            <w:tcBorders>
              <w:top w:val="single" w:sz="4" w:space="0" w:color="000000"/>
              <w:left w:val="single" w:sz="4" w:space="0" w:color="000000"/>
              <w:bottom w:val="single" w:sz="4" w:space="0" w:color="000000"/>
              <w:right w:val="single" w:sz="4" w:space="0" w:color="000000"/>
            </w:tcBorders>
          </w:tcPr>
          <w:p w14:paraId="74A077A4" w14:textId="77777777" w:rsidR="00091ABE" w:rsidRPr="00C538CF" w:rsidRDefault="00000000">
            <w:pPr>
              <w:pStyle w:val="instruct"/>
              <w:jc w:val="both"/>
              <w:rPr>
                <w:szCs w:val="20"/>
              </w:rPr>
            </w:pPr>
            <w:r w:rsidRPr="00C538CF">
              <w:rPr>
                <w:szCs w:val="20"/>
              </w:rPr>
              <w:t>Completaţi cu adresa poştală a sediului social</w:t>
            </w:r>
          </w:p>
        </w:tc>
      </w:tr>
      <w:tr w:rsidR="00091ABE" w:rsidRPr="00C538CF" w14:paraId="3EAAA4C8"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59CFFE" w14:textId="77777777" w:rsidR="00091ABE" w:rsidRPr="00C538CF" w:rsidRDefault="00000000">
            <w:pPr>
              <w:widowControl w:val="0"/>
              <w:spacing w:before="40" w:after="40"/>
              <w:rPr>
                <w:b/>
                <w:bCs/>
                <w:i/>
                <w:iCs/>
                <w:szCs w:val="20"/>
              </w:rPr>
            </w:pPr>
            <w:r w:rsidRPr="00C538CF">
              <w:rPr>
                <w:b/>
                <w:bCs/>
                <w:szCs w:val="20"/>
              </w:rPr>
              <w:t>Email</w:t>
            </w:r>
          </w:p>
        </w:tc>
        <w:tc>
          <w:tcPr>
            <w:tcW w:w="5769" w:type="dxa"/>
            <w:gridSpan w:val="2"/>
            <w:tcBorders>
              <w:top w:val="single" w:sz="4" w:space="0" w:color="000000"/>
              <w:left w:val="single" w:sz="4" w:space="0" w:color="000000"/>
              <w:bottom w:val="single" w:sz="4" w:space="0" w:color="000000"/>
              <w:right w:val="single" w:sz="4" w:space="0" w:color="000000"/>
            </w:tcBorders>
          </w:tcPr>
          <w:p w14:paraId="428D3803" w14:textId="77777777" w:rsidR="00091ABE" w:rsidRPr="00C538CF" w:rsidRDefault="00000000">
            <w:pPr>
              <w:pStyle w:val="instruct"/>
              <w:jc w:val="both"/>
              <w:rPr>
                <w:szCs w:val="20"/>
              </w:rPr>
            </w:pPr>
            <w:r w:rsidRPr="00C538CF">
              <w:rPr>
                <w:szCs w:val="20"/>
              </w:rPr>
              <w:t>Completaţi cu adresa de poştă electronică generală a organizaţiei sau a reprezentantului legal sau a persoanei de contact</w:t>
            </w:r>
          </w:p>
        </w:tc>
      </w:tr>
      <w:tr w:rsidR="00091ABE" w14:paraId="71EDC3D7" w14:textId="77777777" w:rsidTr="001B2625">
        <w:tblPrEx>
          <w:tblLook w:val="01E0" w:firstRow="1" w:lastRow="1" w:firstColumn="1" w:lastColumn="1" w:noHBand="0" w:noVBand="0"/>
        </w:tblPrEx>
        <w:trPr>
          <w:gridAfter w:val="1"/>
          <w:wAfter w:w="437" w:type="dxa"/>
        </w:trPr>
        <w:tc>
          <w:tcPr>
            <w:tcW w:w="8467" w:type="dxa"/>
            <w:gridSpan w:val="2"/>
            <w:vAlign w:val="center"/>
          </w:tcPr>
          <w:p w14:paraId="5C98EDF5" w14:textId="19EE4600" w:rsidR="00091ABE" w:rsidRDefault="001B2625">
            <w:pPr>
              <w:pStyle w:val="instruct"/>
              <w:jc w:val="both"/>
              <w:rPr>
                <w:b/>
                <w:bCs/>
                <w:sz w:val="22"/>
                <w:szCs w:val="22"/>
              </w:rPr>
            </w:pPr>
            <w:r>
              <w:rPr>
                <w:sz w:val="22"/>
                <w:szCs w:val="22"/>
              </w:rPr>
              <w:t>*IMM sau alt tip de întreprindere</w:t>
            </w:r>
          </w:p>
        </w:tc>
      </w:tr>
    </w:tbl>
    <w:p w14:paraId="497F0844" w14:textId="3CA9F559" w:rsidR="00091ABE" w:rsidRPr="00F84D79" w:rsidRDefault="00F84D79" w:rsidP="00F84D79">
      <w:pPr>
        <w:pStyle w:val="Heading2"/>
        <w:numPr>
          <w:ilvl w:val="0"/>
          <w:numId w:val="0"/>
        </w:numPr>
        <w:rPr>
          <w:color w:val="7030A0"/>
          <w:szCs w:val="22"/>
        </w:rPr>
      </w:pPr>
      <w:bookmarkStart w:id="5" w:name="_Toc149226905"/>
      <w:r w:rsidRPr="00F84D79">
        <w:rPr>
          <w:color w:val="7030A0"/>
          <w:szCs w:val="22"/>
        </w:rPr>
        <w:t>1.1.2. Taxa pe valoarea adăugată</w:t>
      </w:r>
      <w:bookmarkEnd w:id="5"/>
    </w:p>
    <w:p w14:paraId="296CE79B" w14:textId="77BFA837" w:rsidR="00091ABE" w:rsidRDefault="00000000">
      <w:pPr>
        <w:pStyle w:val="Heading3"/>
        <w:rPr>
          <w:sz w:val="22"/>
          <w:szCs w:val="22"/>
        </w:rPr>
      </w:pPr>
      <w:r>
        <w:rPr>
          <w:sz w:val="22"/>
          <w:szCs w:val="22"/>
        </w:rPr>
        <w:t xml:space="preserve">Întreprinderea </w:t>
      </w:r>
      <w:r w:rsidR="00F84D79">
        <w:rPr>
          <w:sz w:val="22"/>
          <w:szCs w:val="22"/>
        </w:rPr>
        <w:t xml:space="preserve">solicitantă </w:t>
      </w:r>
      <w:r>
        <w:rPr>
          <w:sz w:val="22"/>
          <w:szCs w:val="22"/>
        </w:rPr>
        <w:t>este plătitoare de TVA?</w:t>
      </w:r>
    </w:p>
    <w:p w14:paraId="51FDE30C" w14:textId="77777777" w:rsidR="00091ABE" w:rsidRDefault="00000000">
      <w:pPr>
        <w:rPr>
          <w:sz w:val="22"/>
          <w:szCs w:val="22"/>
        </w:rPr>
      </w:pPr>
      <w:r>
        <w:fldChar w:fldCharType="begin">
          <w:ffData>
            <w:name w:val=""/>
            <w:enabled/>
            <w:calcOnExit w:val="0"/>
            <w:checkBox>
              <w:sizeAuto/>
              <w:default w:val="0"/>
            </w:checkBox>
          </w:ffData>
        </w:fldChar>
      </w:r>
      <w:r>
        <w:rPr>
          <w:sz w:val="22"/>
          <w:szCs w:val="22"/>
        </w:rPr>
        <w:instrText>FORMCHECKBOX</w:instrText>
      </w:r>
      <w:r>
        <w:rPr>
          <w:sz w:val="22"/>
          <w:szCs w:val="22"/>
        </w:rPr>
      </w:r>
      <w:r>
        <w:rPr>
          <w:sz w:val="22"/>
          <w:szCs w:val="22"/>
        </w:rPr>
        <w:fldChar w:fldCharType="separate"/>
      </w:r>
      <w:bookmarkStart w:id="6" w:name="__Fieldmark__18524_3957795629"/>
      <w:bookmarkEnd w:id="6"/>
      <w:r>
        <w:rPr>
          <w:sz w:val="22"/>
          <w:szCs w:val="22"/>
        </w:rPr>
        <w:fldChar w:fldCharType="end"/>
      </w:r>
      <w:r>
        <w:rPr>
          <w:sz w:val="22"/>
          <w:szCs w:val="22"/>
        </w:rPr>
        <w:t xml:space="preserve"> Da </w:t>
      </w:r>
    </w:p>
    <w:p w14:paraId="13FC36FA" w14:textId="77777777" w:rsidR="00091ABE" w:rsidRDefault="00000000">
      <w:pPr>
        <w:rPr>
          <w:sz w:val="22"/>
          <w:szCs w:val="22"/>
        </w:rPr>
      </w:pPr>
      <w:r>
        <w:fldChar w:fldCharType="begin">
          <w:ffData>
            <w:name w:val=""/>
            <w:enabled/>
            <w:calcOnExit w:val="0"/>
            <w:checkBox>
              <w:sizeAuto/>
              <w:default w:val="0"/>
            </w:checkBox>
          </w:ffData>
        </w:fldChar>
      </w:r>
      <w:r>
        <w:rPr>
          <w:sz w:val="22"/>
          <w:szCs w:val="22"/>
        </w:rPr>
        <w:instrText>FORMCHECKBOX</w:instrText>
      </w:r>
      <w:r>
        <w:rPr>
          <w:sz w:val="22"/>
          <w:szCs w:val="22"/>
        </w:rPr>
      </w:r>
      <w:r>
        <w:rPr>
          <w:sz w:val="22"/>
          <w:szCs w:val="22"/>
        </w:rPr>
        <w:fldChar w:fldCharType="separate"/>
      </w:r>
      <w:bookmarkStart w:id="7" w:name="__Fieldmark__18527_3957795629"/>
      <w:bookmarkEnd w:id="7"/>
      <w:r>
        <w:rPr>
          <w:sz w:val="22"/>
          <w:szCs w:val="22"/>
        </w:rPr>
        <w:fldChar w:fldCharType="end"/>
      </w:r>
      <w:r>
        <w:rPr>
          <w:sz w:val="22"/>
          <w:szCs w:val="22"/>
        </w:rPr>
        <w:t xml:space="preserve"> Nu</w:t>
      </w:r>
    </w:p>
    <w:p w14:paraId="4DD5D2B6" w14:textId="77777777" w:rsidR="00091ABE" w:rsidRDefault="00091ABE">
      <w:pPr>
        <w:rPr>
          <w:sz w:val="22"/>
          <w:szCs w:val="22"/>
        </w:rPr>
      </w:pPr>
    </w:p>
    <w:p w14:paraId="147E6B5A" w14:textId="34394936" w:rsidR="00091ABE" w:rsidRPr="00F84D79" w:rsidRDefault="00F84D79" w:rsidP="00F84D79">
      <w:pPr>
        <w:pStyle w:val="Heading2"/>
        <w:numPr>
          <w:ilvl w:val="0"/>
          <w:numId w:val="0"/>
        </w:numPr>
        <w:rPr>
          <w:color w:val="7030A0"/>
          <w:szCs w:val="22"/>
        </w:rPr>
      </w:pPr>
      <w:bookmarkStart w:id="8" w:name="ReprLegal"/>
      <w:bookmarkStart w:id="9" w:name="_Toc149226906"/>
      <w:bookmarkEnd w:id="8"/>
      <w:r w:rsidRPr="00F84D79">
        <w:rPr>
          <w:color w:val="7030A0"/>
          <w:szCs w:val="22"/>
        </w:rPr>
        <w:t>1.1.3. Reprezentantul legal/împuternicitul Solicitantului</w:t>
      </w:r>
      <w:bookmarkEnd w:id="9"/>
      <w:r w:rsidRPr="00F84D79">
        <w:rPr>
          <w:color w:val="7030A0"/>
          <w:szCs w:val="22"/>
        </w:rPr>
        <w:t xml:space="preserve"> </w:t>
      </w:r>
    </w:p>
    <w:p w14:paraId="50E91145" w14:textId="77777777" w:rsidR="00091ABE" w:rsidRDefault="00000000">
      <w:pPr>
        <w:pStyle w:val="instruct"/>
        <w:jc w:val="both"/>
        <w:rPr>
          <w:sz w:val="22"/>
          <w:szCs w:val="22"/>
        </w:rPr>
      </w:pPr>
      <w:r>
        <w:rPr>
          <w:sz w:val="22"/>
          <w:szCs w:val="22"/>
        </w:rPr>
        <w:t>Reprezentantul legal/împuternicitul solicitantului este persoana care are dreptul, conform actelor de constituire/ statut  să reprezinte întreprinderea  şi să semneze în numele acesteia.</w:t>
      </w:r>
    </w:p>
    <w:p w14:paraId="1848590A" w14:textId="77777777" w:rsidR="00091ABE" w:rsidRDefault="00091ABE">
      <w:pPr>
        <w:pStyle w:val="instruct"/>
        <w:jc w:val="both"/>
        <w:rPr>
          <w:sz w:val="22"/>
          <w:szCs w:val="22"/>
        </w:rPr>
      </w:pPr>
    </w:p>
    <w:tbl>
      <w:tblPr>
        <w:tblW w:w="8899" w:type="dxa"/>
        <w:tblLook w:val="0000" w:firstRow="0" w:lastRow="0" w:firstColumn="0" w:lastColumn="0" w:noHBand="0" w:noVBand="0"/>
      </w:tblPr>
      <w:tblGrid>
        <w:gridCol w:w="2412"/>
        <w:gridCol w:w="6413"/>
        <w:gridCol w:w="345"/>
      </w:tblGrid>
      <w:tr w:rsidR="00091ABE" w14:paraId="48CBF3F4"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2A8C875C" w14:textId="77777777" w:rsidR="00091ABE" w:rsidRDefault="00000000">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6837" w:type="dxa"/>
            <w:gridSpan w:val="2"/>
            <w:tcBorders>
              <w:top w:val="single" w:sz="4" w:space="0" w:color="000000"/>
              <w:left w:val="single" w:sz="4" w:space="0" w:color="000000"/>
              <w:bottom w:val="single" w:sz="4" w:space="0" w:color="000000"/>
              <w:right w:val="single" w:sz="4" w:space="0" w:color="000000"/>
            </w:tcBorders>
          </w:tcPr>
          <w:p w14:paraId="6C31AD22" w14:textId="77777777" w:rsidR="00091ABE" w:rsidRDefault="00000000">
            <w:pPr>
              <w:pStyle w:val="instruct"/>
              <w:jc w:val="both"/>
              <w:rPr>
                <w:sz w:val="22"/>
                <w:szCs w:val="22"/>
              </w:rPr>
            </w:pPr>
            <w:r>
              <w:rPr>
                <w:sz w:val="22"/>
                <w:szCs w:val="22"/>
              </w:rPr>
              <w:t>Completaţi cu prenumele şi numele complet al reprezentantului legal/împuternicitului, inclusiv iniţiala tatălui, aşa cum apare în cartea de identitate</w:t>
            </w:r>
          </w:p>
        </w:tc>
      </w:tr>
      <w:tr w:rsidR="00091ABE" w14:paraId="2EBA53C1"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535AA232" w14:textId="77777777" w:rsidR="00091ABE" w:rsidRDefault="00000000">
            <w:pPr>
              <w:widowControl w:val="0"/>
              <w:spacing w:before="40" w:after="40"/>
              <w:rPr>
                <w:b/>
                <w:bCs/>
                <w:sz w:val="22"/>
                <w:szCs w:val="22"/>
              </w:rPr>
            </w:pPr>
            <w:r>
              <w:rPr>
                <w:b/>
                <w:bCs/>
                <w:sz w:val="22"/>
                <w:szCs w:val="22"/>
              </w:rPr>
              <w:t>Funcţia</w:t>
            </w:r>
          </w:p>
        </w:tc>
        <w:tc>
          <w:tcPr>
            <w:tcW w:w="6837" w:type="dxa"/>
            <w:gridSpan w:val="2"/>
            <w:tcBorders>
              <w:top w:val="single" w:sz="4" w:space="0" w:color="000000"/>
              <w:left w:val="single" w:sz="4" w:space="0" w:color="000000"/>
              <w:bottom w:val="single" w:sz="4" w:space="0" w:color="000000"/>
              <w:right w:val="single" w:sz="4" w:space="0" w:color="000000"/>
            </w:tcBorders>
          </w:tcPr>
          <w:p w14:paraId="570D27BD" w14:textId="77777777" w:rsidR="00091ABE" w:rsidRDefault="00091ABE">
            <w:pPr>
              <w:widowControl w:val="0"/>
              <w:spacing w:before="40" w:after="40"/>
              <w:rPr>
                <w:rFonts w:cs="Arial"/>
                <w:sz w:val="22"/>
                <w:szCs w:val="22"/>
              </w:rPr>
            </w:pPr>
          </w:p>
        </w:tc>
      </w:tr>
      <w:tr w:rsidR="00091ABE" w14:paraId="4DC546F6"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3D2BE1A3" w14:textId="77777777" w:rsidR="00091ABE" w:rsidRDefault="00000000">
            <w:pPr>
              <w:widowControl w:val="0"/>
              <w:spacing w:before="40" w:after="40"/>
              <w:rPr>
                <w:b/>
                <w:bCs/>
                <w:sz w:val="22"/>
                <w:szCs w:val="22"/>
              </w:rPr>
            </w:pPr>
            <w:r>
              <w:rPr>
                <w:b/>
                <w:bCs/>
                <w:sz w:val="22"/>
                <w:szCs w:val="22"/>
              </w:rPr>
              <w:t>Numărul de telefon</w:t>
            </w:r>
          </w:p>
        </w:tc>
        <w:tc>
          <w:tcPr>
            <w:tcW w:w="6837" w:type="dxa"/>
            <w:gridSpan w:val="2"/>
            <w:tcBorders>
              <w:top w:val="single" w:sz="4" w:space="0" w:color="000000"/>
              <w:left w:val="single" w:sz="4" w:space="0" w:color="000000"/>
              <w:bottom w:val="single" w:sz="4" w:space="0" w:color="000000"/>
              <w:right w:val="single" w:sz="4" w:space="0" w:color="000000"/>
            </w:tcBorders>
          </w:tcPr>
          <w:p w14:paraId="577C11D7" w14:textId="77777777" w:rsidR="00091ABE" w:rsidRDefault="00091ABE">
            <w:pPr>
              <w:widowControl w:val="0"/>
              <w:spacing w:before="40" w:after="40"/>
              <w:rPr>
                <w:rFonts w:cs="Arial"/>
                <w:sz w:val="22"/>
                <w:szCs w:val="22"/>
              </w:rPr>
            </w:pPr>
          </w:p>
        </w:tc>
      </w:tr>
      <w:tr w:rsidR="00091ABE" w14:paraId="0E900C07"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24402DC0" w14:textId="77777777" w:rsidR="00091ABE" w:rsidRDefault="00000000">
            <w:pPr>
              <w:widowControl w:val="0"/>
              <w:spacing w:before="40" w:after="40"/>
              <w:rPr>
                <w:b/>
                <w:bCs/>
                <w:sz w:val="22"/>
                <w:szCs w:val="22"/>
              </w:rPr>
            </w:pPr>
            <w:r>
              <w:rPr>
                <w:b/>
                <w:bCs/>
                <w:sz w:val="22"/>
                <w:szCs w:val="22"/>
              </w:rPr>
              <w:t>Email</w:t>
            </w:r>
          </w:p>
        </w:tc>
        <w:tc>
          <w:tcPr>
            <w:tcW w:w="6837" w:type="dxa"/>
            <w:gridSpan w:val="2"/>
            <w:tcBorders>
              <w:top w:val="single" w:sz="4" w:space="0" w:color="000000"/>
              <w:left w:val="single" w:sz="4" w:space="0" w:color="000000"/>
              <w:bottom w:val="single" w:sz="4" w:space="0" w:color="000000"/>
              <w:right w:val="single" w:sz="4" w:space="0" w:color="000000"/>
            </w:tcBorders>
          </w:tcPr>
          <w:p w14:paraId="4D27E52F" w14:textId="77777777" w:rsidR="00091ABE" w:rsidRDefault="00091ABE">
            <w:pPr>
              <w:widowControl w:val="0"/>
              <w:spacing w:before="40" w:after="40"/>
              <w:rPr>
                <w:rFonts w:cs="Arial"/>
                <w:sz w:val="22"/>
                <w:szCs w:val="22"/>
              </w:rPr>
            </w:pPr>
          </w:p>
        </w:tc>
      </w:tr>
      <w:tr w:rsidR="00091ABE" w14:paraId="04A11E69" w14:textId="77777777" w:rsidTr="0027245E">
        <w:trPr>
          <w:trHeight w:val="364"/>
        </w:trPr>
        <w:tc>
          <w:tcPr>
            <w:tcW w:w="8389" w:type="dxa"/>
            <w:gridSpan w:val="2"/>
            <w:vAlign w:val="center"/>
          </w:tcPr>
          <w:p w14:paraId="79A9F543" w14:textId="6AE1251D" w:rsidR="0027245E" w:rsidRDefault="0027245E" w:rsidP="0027245E">
            <w:pPr>
              <w:pStyle w:val="Heading2"/>
              <w:numPr>
                <w:ilvl w:val="0"/>
                <w:numId w:val="0"/>
              </w:numPr>
              <w:rPr>
                <w:color w:val="7030A0"/>
                <w:szCs w:val="22"/>
              </w:rPr>
            </w:pPr>
            <w:bookmarkStart w:id="10" w:name="PersContact"/>
            <w:bookmarkEnd w:id="10"/>
            <w:r>
              <w:rPr>
                <w:color w:val="7030A0"/>
                <w:szCs w:val="22"/>
              </w:rPr>
              <w:t>1.1.4. Responsabil de proiect (manager de proiect) pentru Solicitant</w:t>
            </w:r>
          </w:p>
          <w:p w14:paraId="0832F345" w14:textId="77777777" w:rsidR="0027245E" w:rsidRDefault="0027245E" w:rsidP="0027245E">
            <w:pPr>
              <w:pStyle w:val="instruct"/>
              <w:jc w:val="both"/>
              <w:rPr>
                <w:sz w:val="22"/>
                <w:szCs w:val="22"/>
              </w:rPr>
            </w:pPr>
            <w:r>
              <w:rPr>
                <w:sz w:val="22"/>
                <w:szCs w:val="22"/>
              </w:rPr>
              <w:t xml:space="preserve">Completaţi această secţiune doar dacă responsabilul de proiect (managerul de proiect) este diferită de reprezentantul legal/împuternicit </w:t>
            </w:r>
          </w:p>
          <w:p w14:paraId="0684D117" w14:textId="77777777" w:rsidR="0027245E" w:rsidRDefault="0027245E" w:rsidP="0027245E">
            <w:pPr>
              <w:pStyle w:val="instruct"/>
              <w:jc w:val="both"/>
              <w:rPr>
                <w:sz w:val="22"/>
                <w:szCs w:val="22"/>
              </w:rPr>
            </w:pPr>
          </w:p>
          <w:tbl>
            <w:tblPr>
              <w:tblW w:w="9144" w:type="dxa"/>
              <w:tblLook w:val="0000" w:firstRow="0" w:lastRow="0" w:firstColumn="0" w:lastColumn="0" w:noHBand="0" w:noVBand="0"/>
            </w:tblPr>
            <w:tblGrid>
              <w:gridCol w:w="1615"/>
              <w:gridCol w:w="7529"/>
            </w:tblGrid>
            <w:tr w:rsidR="0027245E" w14:paraId="2972F583" w14:textId="77777777" w:rsidTr="0027245E">
              <w:trPr>
                <w:trHeight w:val="592"/>
              </w:trPr>
              <w:tc>
                <w:tcPr>
                  <w:tcW w:w="883" w:type="pct"/>
                  <w:tcBorders>
                    <w:top w:val="single" w:sz="4" w:space="0" w:color="000000"/>
                    <w:left w:val="single" w:sz="4" w:space="0" w:color="000000"/>
                    <w:bottom w:val="single" w:sz="4" w:space="0" w:color="000000"/>
                    <w:right w:val="single" w:sz="4" w:space="0" w:color="000000"/>
                  </w:tcBorders>
                </w:tcPr>
                <w:p w14:paraId="25AB4F25" w14:textId="77777777" w:rsidR="0027245E" w:rsidRDefault="0027245E" w:rsidP="0027245E">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4117" w:type="pct"/>
                  <w:tcBorders>
                    <w:top w:val="single" w:sz="4" w:space="0" w:color="000000"/>
                    <w:left w:val="single" w:sz="4" w:space="0" w:color="000000"/>
                    <w:bottom w:val="single" w:sz="4" w:space="0" w:color="000000"/>
                    <w:right w:val="single" w:sz="4" w:space="0" w:color="000000"/>
                  </w:tcBorders>
                </w:tcPr>
                <w:p w14:paraId="3808174F" w14:textId="77777777" w:rsidR="0027245E" w:rsidRDefault="0027245E" w:rsidP="0027245E">
                  <w:pPr>
                    <w:pStyle w:val="instruct"/>
                    <w:jc w:val="both"/>
                    <w:rPr>
                      <w:sz w:val="22"/>
                      <w:szCs w:val="22"/>
                    </w:rPr>
                  </w:pPr>
                  <w:r>
                    <w:rPr>
                      <w:sz w:val="22"/>
                      <w:szCs w:val="22"/>
                    </w:rPr>
                    <w:t>Completaţi cu prenumele şi numele complet responsabilului de proiect, inclusiv iniţiala tatălui, aşa cum apare în cartea de identitate</w:t>
                  </w:r>
                </w:p>
              </w:tc>
            </w:tr>
            <w:tr w:rsidR="0027245E" w14:paraId="378A29AF" w14:textId="77777777" w:rsidTr="0027245E">
              <w:trPr>
                <w:trHeight w:val="334"/>
              </w:trPr>
              <w:tc>
                <w:tcPr>
                  <w:tcW w:w="883" w:type="pct"/>
                  <w:tcBorders>
                    <w:top w:val="single" w:sz="4" w:space="0" w:color="000000"/>
                    <w:left w:val="single" w:sz="4" w:space="0" w:color="000000"/>
                    <w:bottom w:val="single" w:sz="4" w:space="0" w:color="000000"/>
                    <w:right w:val="single" w:sz="4" w:space="0" w:color="000000"/>
                  </w:tcBorders>
                </w:tcPr>
                <w:p w14:paraId="3A4164D4" w14:textId="77777777" w:rsidR="0027245E" w:rsidRDefault="0027245E" w:rsidP="0027245E">
                  <w:pPr>
                    <w:widowControl w:val="0"/>
                    <w:spacing w:before="40" w:after="40"/>
                    <w:rPr>
                      <w:b/>
                      <w:bCs/>
                      <w:sz w:val="22"/>
                      <w:szCs w:val="22"/>
                    </w:rPr>
                  </w:pPr>
                  <w:r>
                    <w:rPr>
                      <w:b/>
                      <w:bCs/>
                      <w:sz w:val="22"/>
                      <w:szCs w:val="22"/>
                    </w:rPr>
                    <w:t>Funcţia</w:t>
                  </w:r>
                </w:p>
              </w:tc>
              <w:tc>
                <w:tcPr>
                  <w:tcW w:w="4117" w:type="pct"/>
                  <w:tcBorders>
                    <w:top w:val="single" w:sz="4" w:space="0" w:color="000000"/>
                    <w:left w:val="single" w:sz="4" w:space="0" w:color="000000"/>
                    <w:bottom w:val="single" w:sz="4" w:space="0" w:color="000000"/>
                    <w:right w:val="single" w:sz="4" w:space="0" w:color="000000"/>
                  </w:tcBorders>
                </w:tcPr>
                <w:p w14:paraId="79C5E25E" w14:textId="77777777" w:rsidR="0027245E" w:rsidRDefault="0027245E" w:rsidP="0027245E">
                  <w:pPr>
                    <w:widowControl w:val="0"/>
                    <w:spacing w:before="40" w:after="40"/>
                    <w:rPr>
                      <w:rFonts w:cs="Arial"/>
                      <w:sz w:val="22"/>
                      <w:szCs w:val="22"/>
                    </w:rPr>
                  </w:pPr>
                </w:p>
              </w:tc>
            </w:tr>
            <w:tr w:rsidR="0027245E" w14:paraId="2AD96F18" w14:textId="77777777" w:rsidTr="0027245E">
              <w:trPr>
                <w:trHeight w:val="592"/>
              </w:trPr>
              <w:tc>
                <w:tcPr>
                  <w:tcW w:w="883" w:type="pct"/>
                  <w:tcBorders>
                    <w:top w:val="single" w:sz="4" w:space="0" w:color="000000"/>
                    <w:left w:val="single" w:sz="4" w:space="0" w:color="000000"/>
                    <w:bottom w:val="single" w:sz="4" w:space="0" w:color="000000"/>
                    <w:right w:val="single" w:sz="4" w:space="0" w:color="000000"/>
                  </w:tcBorders>
                </w:tcPr>
                <w:p w14:paraId="4A6DEA07" w14:textId="77777777" w:rsidR="0027245E" w:rsidRDefault="0027245E" w:rsidP="0027245E">
                  <w:pPr>
                    <w:widowControl w:val="0"/>
                    <w:spacing w:before="40" w:after="40"/>
                    <w:rPr>
                      <w:b/>
                      <w:bCs/>
                      <w:sz w:val="22"/>
                      <w:szCs w:val="22"/>
                    </w:rPr>
                  </w:pPr>
                  <w:r>
                    <w:rPr>
                      <w:b/>
                      <w:bCs/>
                      <w:sz w:val="22"/>
                      <w:szCs w:val="22"/>
                    </w:rPr>
                    <w:t>Numărul de telefon</w:t>
                  </w:r>
                </w:p>
              </w:tc>
              <w:tc>
                <w:tcPr>
                  <w:tcW w:w="4117" w:type="pct"/>
                  <w:tcBorders>
                    <w:top w:val="single" w:sz="4" w:space="0" w:color="000000"/>
                    <w:left w:val="single" w:sz="4" w:space="0" w:color="000000"/>
                    <w:bottom w:val="single" w:sz="4" w:space="0" w:color="000000"/>
                    <w:right w:val="single" w:sz="4" w:space="0" w:color="000000"/>
                  </w:tcBorders>
                </w:tcPr>
                <w:p w14:paraId="75B7E502" w14:textId="77777777" w:rsidR="0027245E" w:rsidRDefault="0027245E" w:rsidP="0027245E">
                  <w:pPr>
                    <w:widowControl w:val="0"/>
                    <w:spacing w:before="40" w:after="40"/>
                    <w:rPr>
                      <w:rFonts w:cs="Arial"/>
                      <w:sz w:val="22"/>
                      <w:szCs w:val="22"/>
                    </w:rPr>
                  </w:pPr>
                </w:p>
              </w:tc>
            </w:tr>
            <w:tr w:rsidR="0027245E" w14:paraId="6B3902FD" w14:textId="77777777" w:rsidTr="0027245E">
              <w:trPr>
                <w:trHeight w:val="334"/>
              </w:trPr>
              <w:tc>
                <w:tcPr>
                  <w:tcW w:w="883" w:type="pct"/>
                  <w:tcBorders>
                    <w:top w:val="single" w:sz="4" w:space="0" w:color="000000"/>
                    <w:left w:val="single" w:sz="4" w:space="0" w:color="000000"/>
                    <w:bottom w:val="single" w:sz="4" w:space="0" w:color="000000"/>
                    <w:right w:val="single" w:sz="4" w:space="0" w:color="000000"/>
                  </w:tcBorders>
                </w:tcPr>
                <w:p w14:paraId="7287BED0" w14:textId="77777777" w:rsidR="0027245E" w:rsidRDefault="0027245E" w:rsidP="0027245E">
                  <w:pPr>
                    <w:widowControl w:val="0"/>
                    <w:spacing w:before="40" w:after="40"/>
                    <w:rPr>
                      <w:b/>
                      <w:bCs/>
                      <w:sz w:val="22"/>
                      <w:szCs w:val="22"/>
                    </w:rPr>
                  </w:pPr>
                  <w:r>
                    <w:rPr>
                      <w:b/>
                      <w:bCs/>
                      <w:sz w:val="22"/>
                      <w:szCs w:val="22"/>
                    </w:rPr>
                    <w:t>Email</w:t>
                  </w:r>
                </w:p>
              </w:tc>
              <w:tc>
                <w:tcPr>
                  <w:tcW w:w="4117" w:type="pct"/>
                  <w:tcBorders>
                    <w:top w:val="single" w:sz="4" w:space="0" w:color="000000"/>
                    <w:left w:val="single" w:sz="4" w:space="0" w:color="000000"/>
                    <w:bottom w:val="single" w:sz="4" w:space="0" w:color="000000"/>
                    <w:right w:val="single" w:sz="4" w:space="0" w:color="000000"/>
                  </w:tcBorders>
                </w:tcPr>
                <w:p w14:paraId="5CB01C42" w14:textId="77777777" w:rsidR="0027245E" w:rsidRDefault="0027245E" w:rsidP="0027245E">
                  <w:pPr>
                    <w:widowControl w:val="0"/>
                    <w:spacing w:before="40" w:after="40"/>
                    <w:rPr>
                      <w:rFonts w:cs="Arial"/>
                      <w:sz w:val="22"/>
                      <w:szCs w:val="22"/>
                    </w:rPr>
                  </w:pPr>
                </w:p>
              </w:tc>
            </w:tr>
            <w:tr w:rsidR="0027245E" w14:paraId="3C67188E" w14:textId="77777777" w:rsidTr="0027245E">
              <w:trPr>
                <w:trHeight w:val="368"/>
              </w:trPr>
              <w:tc>
                <w:tcPr>
                  <w:tcW w:w="883" w:type="pct"/>
                  <w:vAlign w:val="center"/>
                </w:tcPr>
                <w:p w14:paraId="05349D26" w14:textId="77777777" w:rsidR="0027245E" w:rsidRDefault="0027245E" w:rsidP="0027245E">
                  <w:pPr>
                    <w:pStyle w:val="instruct"/>
                    <w:jc w:val="both"/>
                    <w:rPr>
                      <w:b/>
                      <w:bCs/>
                      <w:sz w:val="22"/>
                      <w:szCs w:val="22"/>
                    </w:rPr>
                  </w:pPr>
                </w:p>
              </w:tc>
              <w:tc>
                <w:tcPr>
                  <w:tcW w:w="4117" w:type="pct"/>
                </w:tcPr>
                <w:p w14:paraId="4E7D6A62" w14:textId="77777777" w:rsidR="0027245E" w:rsidRDefault="0027245E" w:rsidP="0027245E">
                  <w:pPr>
                    <w:widowControl w:val="0"/>
                  </w:pPr>
                </w:p>
              </w:tc>
            </w:tr>
          </w:tbl>
          <w:p w14:paraId="472A14C0" w14:textId="77777777" w:rsidR="00091ABE" w:rsidRDefault="00091ABE">
            <w:pPr>
              <w:pStyle w:val="instruct"/>
              <w:jc w:val="both"/>
              <w:rPr>
                <w:b/>
                <w:bCs/>
                <w:sz w:val="22"/>
                <w:szCs w:val="22"/>
              </w:rPr>
            </w:pPr>
          </w:p>
        </w:tc>
        <w:tc>
          <w:tcPr>
            <w:tcW w:w="509" w:type="dxa"/>
          </w:tcPr>
          <w:p w14:paraId="346AEA09" w14:textId="77777777" w:rsidR="00091ABE" w:rsidRDefault="00091ABE">
            <w:pPr>
              <w:widowControl w:val="0"/>
            </w:pPr>
          </w:p>
        </w:tc>
      </w:tr>
    </w:tbl>
    <w:p w14:paraId="34184C08" w14:textId="1C6A1C1D" w:rsidR="00091ABE" w:rsidRDefault="00F84D79" w:rsidP="00F84D79">
      <w:pPr>
        <w:pStyle w:val="Heading2"/>
        <w:numPr>
          <w:ilvl w:val="0"/>
          <w:numId w:val="0"/>
        </w:numPr>
        <w:rPr>
          <w:color w:val="7030A0"/>
          <w:szCs w:val="22"/>
        </w:rPr>
      </w:pPr>
      <w:bookmarkStart w:id="11" w:name="_Toc149226907"/>
      <w:r>
        <w:rPr>
          <w:color w:val="7030A0"/>
          <w:szCs w:val="22"/>
        </w:rPr>
        <w:t>1.1.</w:t>
      </w:r>
      <w:r w:rsidR="0027245E">
        <w:rPr>
          <w:color w:val="7030A0"/>
          <w:szCs w:val="22"/>
        </w:rPr>
        <w:t>5</w:t>
      </w:r>
      <w:r>
        <w:rPr>
          <w:color w:val="7030A0"/>
          <w:szCs w:val="22"/>
        </w:rPr>
        <w:t>. Persoana de contact</w:t>
      </w:r>
      <w:bookmarkEnd w:id="11"/>
      <w:r>
        <w:rPr>
          <w:color w:val="7030A0"/>
          <w:szCs w:val="22"/>
        </w:rPr>
        <w:t xml:space="preserve"> </w:t>
      </w:r>
      <w:r w:rsidR="00881073">
        <w:rPr>
          <w:color w:val="7030A0"/>
          <w:szCs w:val="22"/>
        </w:rPr>
        <w:t>Solicitant</w:t>
      </w:r>
    </w:p>
    <w:p w14:paraId="232996FD" w14:textId="77777777" w:rsidR="00091ABE" w:rsidRDefault="00000000">
      <w:pPr>
        <w:pStyle w:val="instruct"/>
        <w:jc w:val="both"/>
        <w:rPr>
          <w:sz w:val="22"/>
          <w:szCs w:val="22"/>
        </w:rPr>
      </w:pPr>
      <w:r>
        <w:rPr>
          <w:sz w:val="22"/>
          <w:szCs w:val="22"/>
        </w:rPr>
        <w:t>Completaţi această secţiune doar dacă persoana de contact este diferită de reprezentantul legal/împuternicit.</w:t>
      </w:r>
    </w:p>
    <w:p w14:paraId="0D9237B6" w14:textId="4E8588B3" w:rsidR="00091ABE" w:rsidRDefault="00000000">
      <w:pPr>
        <w:pStyle w:val="instruct"/>
        <w:jc w:val="both"/>
        <w:rPr>
          <w:sz w:val="22"/>
          <w:szCs w:val="22"/>
        </w:rPr>
      </w:pPr>
      <w:r>
        <w:rPr>
          <w:sz w:val="22"/>
          <w:szCs w:val="22"/>
        </w:rPr>
        <w:t xml:space="preserve">Persoana de contact este persoana desemnată de Solicitant să menţină contactul cu </w:t>
      </w:r>
      <w:r w:rsidR="00D33CA9">
        <w:rPr>
          <w:sz w:val="22"/>
          <w:szCs w:val="22"/>
        </w:rPr>
        <w:t>a</w:t>
      </w:r>
      <w:r>
        <w:rPr>
          <w:sz w:val="22"/>
          <w:szCs w:val="22"/>
        </w:rPr>
        <w:t xml:space="preserve">dministratorul </w:t>
      </w:r>
      <w:r w:rsidR="00D33CA9">
        <w:rPr>
          <w:sz w:val="22"/>
          <w:szCs w:val="22"/>
        </w:rPr>
        <w:t>de ajutor de stat</w:t>
      </w:r>
      <w:r>
        <w:rPr>
          <w:sz w:val="22"/>
          <w:szCs w:val="22"/>
        </w:rPr>
        <w:t xml:space="preserve"> în procesul de </w:t>
      </w:r>
      <w:r w:rsidR="00D33CA9">
        <w:rPr>
          <w:sz w:val="22"/>
          <w:szCs w:val="22"/>
        </w:rPr>
        <w:t xml:space="preserve">verificare </w:t>
      </w:r>
      <w:r>
        <w:rPr>
          <w:sz w:val="22"/>
          <w:szCs w:val="22"/>
        </w:rPr>
        <w:t>a cererii de finanţare.</w:t>
      </w:r>
    </w:p>
    <w:tbl>
      <w:tblPr>
        <w:tblW w:w="9396" w:type="dxa"/>
        <w:tblLayout w:type="fixed"/>
        <w:tblLook w:val="0000" w:firstRow="0" w:lastRow="0" w:firstColumn="0" w:lastColumn="0" w:noHBand="0" w:noVBand="0"/>
      </w:tblPr>
      <w:tblGrid>
        <w:gridCol w:w="2087"/>
        <w:gridCol w:w="7309"/>
      </w:tblGrid>
      <w:tr w:rsidR="00091ABE" w14:paraId="54B4892E" w14:textId="77777777">
        <w:tc>
          <w:tcPr>
            <w:tcW w:w="2087" w:type="dxa"/>
            <w:tcBorders>
              <w:top w:val="single" w:sz="4" w:space="0" w:color="000000"/>
              <w:left w:val="single" w:sz="4" w:space="0" w:color="000000"/>
              <w:bottom w:val="single" w:sz="4" w:space="0" w:color="000000"/>
              <w:right w:val="single" w:sz="4" w:space="0" w:color="000000"/>
            </w:tcBorders>
          </w:tcPr>
          <w:p w14:paraId="3D7005C1" w14:textId="77777777" w:rsidR="00091ABE" w:rsidRDefault="00000000">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0D997F47" w14:textId="77777777" w:rsidR="00091ABE" w:rsidRDefault="00000000">
            <w:pPr>
              <w:pStyle w:val="instruct"/>
              <w:rPr>
                <w:sz w:val="22"/>
                <w:szCs w:val="22"/>
              </w:rPr>
            </w:pPr>
            <w:r>
              <w:rPr>
                <w:sz w:val="22"/>
                <w:szCs w:val="22"/>
              </w:rPr>
              <w:t>Completaţi cu prenumele şi numele complet al persoanei de contact, inclusiv iniţiala tatălui, aşa cum apare în cartea de identitate</w:t>
            </w:r>
          </w:p>
        </w:tc>
      </w:tr>
      <w:tr w:rsidR="00091ABE" w14:paraId="106ADF4D" w14:textId="77777777">
        <w:tc>
          <w:tcPr>
            <w:tcW w:w="2087" w:type="dxa"/>
            <w:tcBorders>
              <w:top w:val="single" w:sz="4" w:space="0" w:color="000000"/>
              <w:left w:val="single" w:sz="4" w:space="0" w:color="000000"/>
              <w:bottom w:val="single" w:sz="4" w:space="0" w:color="000000"/>
              <w:right w:val="single" w:sz="4" w:space="0" w:color="000000"/>
            </w:tcBorders>
          </w:tcPr>
          <w:p w14:paraId="2CFF8101" w14:textId="77777777" w:rsidR="00091ABE" w:rsidRDefault="00000000">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6104CE4A" w14:textId="77777777" w:rsidR="00091ABE" w:rsidRDefault="00091ABE">
            <w:pPr>
              <w:widowControl w:val="0"/>
              <w:spacing w:before="40" w:after="40"/>
              <w:rPr>
                <w:rFonts w:cs="Arial"/>
                <w:sz w:val="22"/>
                <w:szCs w:val="22"/>
              </w:rPr>
            </w:pPr>
          </w:p>
        </w:tc>
      </w:tr>
      <w:tr w:rsidR="00091ABE" w14:paraId="43C567CC" w14:textId="77777777">
        <w:tc>
          <w:tcPr>
            <w:tcW w:w="2087" w:type="dxa"/>
            <w:tcBorders>
              <w:top w:val="single" w:sz="4" w:space="0" w:color="000000"/>
              <w:left w:val="single" w:sz="4" w:space="0" w:color="000000"/>
              <w:bottom w:val="single" w:sz="4" w:space="0" w:color="000000"/>
              <w:right w:val="single" w:sz="4" w:space="0" w:color="000000"/>
            </w:tcBorders>
          </w:tcPr>
          <w:p w14:paraId="6F054E75" w14:textId="77777777" w:rsidR="00091ABE" w:rsidRDefault="00000000">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399FD544" w14:textId="77777777" w:rsidR="00091ABE" w:rsidRDefault="00091ABE">
            <w:pPr>
              <w:widowControl w:val="0"/>
              <w:spacing w:before="40" w:after="40"/>
              <w:rPr>
                <w:rFonts w:cs="Arial"/>
                <w:sz w:val="22"/>
                <w:szCs w:val="22"/>
              </w:rPr>
            </w:pPr>
          </w:p>
        </w:tc>
      </w:tr>
      <w:tr w:rsidR="00091ABE" w14:paraId="67B6432D" w14:textId="77777777">
        <w:tc>
          <w:tcPr>
            <w:tcW w:w="2087" w:type="dxa"/>
            <w:tcBorders>
              <w:top w:val="single" w:sz="4" w:space="0" w:color="000000"/>
              <w:left w:val="single" w:sz="4" w:space="0" w:color="000000"/>
              <w:bottom w:val="single" w:sz="4" w:space="0" w:color="000000"/>
              <w:right w:val="single" w:sz="4" w:space="0" w:color="000000"/>
            </w:tcBorders>
          </w:tcPr>
          <w:p w14:paraId="072BCBA3" w14:textId="77777777" w:rsidR="00091ABE" w:rsidRDefault="00000000">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362FED7A" w14:textId="77777777" w:rsidR="00091ABE" w:rsidRDefault="00091ABE">
            <w:pPr>
              <w:widowControl w:val="0"/>
              <w:spacing w:before="40" w:after="40"/>
              <w:rPr>
                <w:rFonts w:cs="Arial"/>
                <w:sz w:val="22"/>
                <w:szCs w:val="22"/>
              </w:rPr>
            </w:pPr>
          </w:p>
        </w:tc>
      </w:tr>
    </w:tbl>
    <w:p w14:paraId="559B875D" w14:textId="067209AF" w:rsidR="00091ABE" w:rsidRDefault="00F84D79" w:rsidP="00F84D79">
      <w:pPr>
        <w:pStyle w:val="Heading2"/>
        <w:numPr>
          <w:ilvl w:val="0"/>
          <w:numId w:val="0"/>
        </w:numPr>
        <w:rPr>
          <w:color w:val="7030A0"/>
          <w:szCs w:val="22"/>
        </w:rPr>
      </w:pPr>
      <w:bookmarkStart w:id="12" w:name="PersFin"/>
      <w:bookmarkStart w:id="13" w:name="_Toc149226908"/>
      <w:bookmarkEnd w:id="12"/>
      <w:r>
        <w:rPr>
          <w:color w:val="7030A0"/>
          <w:szCs w:val="22"/>
        </w:rPr>
        <w:t>1.1.</w:t>
      </w:r>
      <w:r w:rsidR="0027245E">
        <w:rPr>
          <w:color w:val="7030A0"/>
          <w:szCs w:val="22"/>
        </w:rPr>
        <w:t>6</w:t>
      </w:r>
      <w:r>
        <w:rPr>
          <w:color w:val="7030A0"/>
          <w:szCs w:val="22"/>
        </w:rPr>
        <w:t>. Persoana responsabilă cu operaţiunile financiare</w:t>
      </w:r>
      <w:bookmarkEnd w:id="13"/>
      <w:r w:rsidR="00881073">
        <w:rPr>
          <w:color w:val="7030A0"/>
          <w:szCs w:val="22"/>
        </w:rPr>
        <w:t xml:space="preserve"> din cadrul Solicitantului</w:t>
      </w:r>
    </w:p>
    <w:p w14:paraId="4AA4F119" w14:textId="77777777" w:rsidR="00091ABE" w:rsidRDefault="00000000">
      <w:pPr>
        <w:pStyle w:val="instruct"/>
        <w:jc w:val="both"/>
        <w:rPr>
          <w:sz w:val="22"/>
          <w:szCs w:val="22"/>
        </w:rPr>
      </w:pPr>
      <w:r>
        <w:rPr>
          <w:sz w:val="22"/>
          <w:szCs w:val="22"/>
        </w:rPr>
        <w:t>Persoana responsabilă cu operaţiunile financiare este persoana care are dreptul de semnătură în cadrul operaţiunilor financiar-bancare.</w:t>
      </w:r>
    </w:p>
    <w:tbl>
      <w:tblPr>
        <w:tblW w:w="9396" w:type="dxa"/>
        <w:tblLayout w:type="fixed"/>
        <w:tblLook w:val="0000" w:firstRow="0" w:lastRow="0" w:firstColumn="0" w:lastColumn="0" w:noHBand="0" w:noVBand="0"/>
      </w:tblPr>
      <w:tblGrid>
        <w:gridCol w:w="2087"/>
        <w:gridCol w:w="7309"/>
      </w:tblGrid>
      <w:tr w:rsidR="00091ABE" w14:paraId="36A96FC7" w14:textId="77777777">
        <w:tc>
          <w:tcPr>
            <w:tcW w:w="2087" w:type="dxa"/>
            <w:tcBorders>
              <w:top w:val="single" w:sz="4" w:space="0" w:color="000000"/>
              <w:left w:val="single" w:sz="4" w:space="0" w:color="000000"/>
              <w:bottom w:val="single" w:sz="4" w:space="0" w:color="000000"/>
              <w:right w:val="single" w:sz="4" w:space="0" w:color="000000"/>
            </w:tcBorders>
          </w:tcPr>
          <w:p w14:paraId="34C21EA7" w14:textId="77777777" w:rsidR="00091ABE" w:rsidRDefault="00000000">
            <w:pPr>
              <w:widowControl w:val="0"/>
              <w:spacing w:before="40" w:after="40"/>
              <w:rPr>
                <w:b/>
                <w:bCs/>
                <w:sz w:val="22"/>
                <w:szCs w:val="22"/>
                <w:lang w:eastAsia="sk-SK"/>
              </w:rPr>
            </w:pPr>
            <w:r>
              <w:rPr>
                <w:b/>
                <w:bCs/>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161ECCF4" w14:textId="77777777" w:rsidR="00091ABE" w:rsidRDefault="00000000">
            <w:pPr>
              <w:pStyle w:val="instruct"/>
              <w:jc w:val="both"/>
              <w:rPr>
                <w:sz w:val="22"/>
                <w:szCs w:val="22"/>
              </w:rPr>
            </w:pPr>
            <w:r>
              <w:rPr>
                <w:sz w:val="22"/>
                <w:szCs w:val="22"/>
              </w:rPr>
              <w:t>Completaţi cu prenumele şi numele complet al persoanei responsabile cu operaţiunile financiare, inclusiv iniţiala tatălui, aşa cum apare în cartea de identitate</w:t>
            </w:r>
          </w:p>
        </w:tc>
      </w:tr>
      <w:tr w:rsidR="00091ABE" w14:paraId="0C9B0691" w14:textId="77777777">
        <w:tc>
          <w:tcPr>
            <w:tcW w:w="2087" w:type="dxa"/>
            <w:tcBorders>
              <w:top w:val="single" w:sz="4" w:space="0" w:color="000000"/>
              <w:left w:val="single" w:sz="4" w:space="0" w:color="000000"/>
              <w:bottom w:val="single" w:sz="4" w:space="0" w:color="000000"/>
              <w:right w:val="single" w:sz="4" w:space="0" w:color="000000"/>
            </w:tcBorders>
          </w:tcPr>
          <w:p w14:paraId="1D31F58B" w14:textId="77777777" w:rsidR="00091ABE" w:rsidRDefault="00000000">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20A59D94" w14:textId="77777777" w:rsidR="00091ABE" w:rsidRDefault="00091ABE">
            <w:pPr>
              <w:widowControl w:val="0"/>
              <w:spacing w:before="40" w:after="40"/>
              <w:rPr>
                <w:rFonts w:cs="Arial"/>
                <w:sz w:val="22"/>
                <w:szCs w:val="22"/>
              </w:rPr>
            </w:pPr>
          </w:p>
        </w:tc>
      </w:tr>
      <w:tr w:rsidR="00091ABE" w14:paraId="73FCAB74" w14:textId="77777777">
        <w:tc>
          <w:tcPr>
            <w:tcW w:w="2087" w:type="dxa"/>
            <w:tcBorders>
              <w:top w:val="single" w:sz="4" w:space="0" w:color="000000"/>
              <w:left w:val="single" w:sz="4" w:space="0" w:color="000000"/>
              <w:bottom w:val="single" w:sz="4" w:space="0" w:color="000000"/>
              <w:right w:val="single" w:sz="4" w:space="0" w:color="000000"/>
            </w:tcBorders>
          </w:tcPr>
          <w:p w14:paraId="3257AD50" w14:textId="77777777" w:rsidR="00091ABE" w:rsidRDefault="00000000">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68A09839" w14:textId="77777777" w:rsidR="00091ABE" w:rsidRDefault="00091ABE">
            <w:pPr>
              <w:pStyle w:val="CharCharChar1Char"/>
              <w:widowControl w:val="0"/>
              <w:spacing w:before="40" w:after="40" w:line="240" w:lineRule="auto"/>
              <w:rPr>
                <w:rFonts w:ascii="Trebuchet MS" w:hAnsi="Trebuchet MS" w:cs="Arial"/>
                <w:sz w:val="22"/>
                <w:szCs w:val="22"/>
                <w:lang w:val="ro-RO"/>
              </w:rPr>
            </w:pPr>
          </w:p>
        </w:tc>
      </w:tr>
      <w:tr w:rsidR="00091ABE" w14:paraId="1C22E28F" w14:textId="77777777">
        <w:tc>
          <w:tcPr>
            <w:tcW w:w="2087" w:type="dxa"/>
            <w:tcBorders>
              <w:top w:val="single" w:sz="4" w:space="0" w:color="000000"/>
              <w:left w:val="single" w:sz="4" w:space="0" w:color="000000"/>
              <w:bottom w:val="single" w:sz="4" w:space="0" w:color="000000"/>
              <w:right w:val="single" w:sz="4" w:space="0" w:color="000000"/>
            </w:tcBorders>
          </w:tcPr>
          <w:p w14:paraId="3F4A7ECC" w14:textId="77777777" w:rsidR="00091ABE" w:rsidRDefault="00000000">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27EF231D" w14:textId="77777777" w:rsidR="00091ABE" w:rsidRDefault="00091ABE">
            <w:pPr>
              <w:widowControl w:val="0"/>
              <w:spacing w:before="40" w:after="40"/>
              <w:rPr>
                <w:rFonts w:cs="Arial"/>
                <w:sz w:val="22"/>
                <w:szCs w:val="22"/>
              </w:rPr>
            </w:pPr>
          </w:p>
        </w:tc>
      </w:tr>
    </w:tbl>
    <w:p w14:paraId="258DF31C" w14:textId="34026BC1" w:rsidR="00091ABE" w:rsidRDefault="00F84D79" w:rsidP="00F84D79">
      <w:pPr>
        <w:pStyle w:val="Heading2"/>
        <w:numPr>
          <w:ilvl w:val="0"/>
          <w:numId w:val="0"/>
        </w:numPr>
        <w:rPr>
          <w:color w:val="7030A0"/>
          <w:szCs w:val="22"/>
        </w:rPr>
      </w:pPr>
      <w:bookmarkStart w:id="14" w:name="IDFin"/>
      <w:bookmarkStart w:id="15" w:name="_Toc149226909"/>
      <w:bookmarkEnd w:id="14"/>
      <w:r>
        <w:rPr>
          <w:color w:val="7030A0"/>
          <w:szCs w:val="22"/>
        </w:rPr>
        <w:t>1.1.</w:t>
      </w:r>
      <w:r w:rsidR="0027245E">
        <w:rPr>
          <w:color w:val="7030A0"/>
          <w:szCs w:val="22"/>
        </w:rPr>
        <w:t>7</w:t>
      </w:r>
      <w:r>
        <w:rPr>
          <w:color w:val="7030A0"/>
          <w:szCs w:val="22"/>
        </w:rPr>
        <w:t>. Banca/Trezoreria</w:t>
      </w:r>
      <w:bookmarkEnd w:id="15"/>
      <w:r>
        <w:rPr>
          <w:color w:val="7030A0"/>
          <w:szCs w:val="22"/>
        </w:rPr>
        <w:t xml:space="preserve"> </w:t>
      </w:r>
      <w:r w:rsidR="00881073">
        <w:rPr>
          <w:color w:val="7030A0"/>
          <w:szCs w:val="22"/>
        </w:rPr>
        <w:t>Solicitantului</w:t>
      </w:r>
    </w:p>
    <w:tbl>
      <w:tblPr>
        <w:tblW w:w="8899" w:type="dxa"/>
        <w:tblLayout w:type="fixed"/>
        <w:tblLook w:val="0000" w:firstRow="0" w:lastRow="0" w:firstColumn="0" w:lastColumn="0" w:noHBand="0" w:noVBand="0"/>
      </w:tblPr>
      <w:tblGrid>
        <w:gridCol w:w="2040"/>
        <w:gridCol w:w="6859"/>
      </w:tblGrid>
      <w:tr w:rsidR="00091ABE" w14:paraId="4F7409B5" w14:textId="77777777">
        <w:tc>
          <w:tcPr>
            <w:tcW w:w="2040" w:type="dxa"/>
            <w:tcBorders>
              <w:top w:val="single" w:sz="4" w:space="0" w:color="000000"/>
              <w:left w:val="single" w:sz="4" w:space="0" w:color="000000"/>
              <w:bottom w:val="single" w:sz="4" w:space="0" w:color="000000"/>
              <w:right w:val="single" w:sz="4" w:space="0" w:color="000000"/>
            </w:tcBorders>
          </w:tcPr>
          <w:p w14:paraId="51B44659" w14:textId="77777777" w:rsidR="00091ABE" w:rsidRDefault="00000000">
            <w:pPr>
              <w:pStyle w:val="SubiectComentariu1"/>
              <w:widowControl w:val="0"/>
              <w:spacing w:before="40" w:after="40"/>
              <w:rPr>
                <w:sz w:val="22"/>
                <w:szCs w:val="22"/>
                <w:lang w:val="ro-RO" w:eastAsia="sk-SK"/>
              </w:rPr>
            </w:pPr>
            <w:r>
              <w:rPr>
                <w:sz w:val="22"/>
                <w:szCs w:val="22"/>
                <w:lang w:val="ro-RO" w:eastAsia="sk-SK"/>
              </w:rPr>
              <w:t xml:space="preserve">Denumirea băncii (sucursalei) </w:t>
            </w:r>
          </w:p>
        </w:tc>
        <w:tc>
          <w:tcPr>
            <w:tcW w:w="6858" w:type="dxa"/>
            <w:tcBorders>
              <w:top w:val="single" w:sz="4" w:space="0" w:color="000000"/>
              <w:left w:val="single" w:sz="4" w:space="0" w:color="000000"/>
              <w:bottom w:val="single" w:sz="4" w:space="0" w:color="000000"/>
              <w:right w:val="single" w:sz="4" w:space="0" w:color="000000"/>
            </w:tcBorders>
          </w:tcPr>
          <w:p w14:paraId="0BFBA19F" w14:textId="77777777" w:rsidR="00091ABE" w:rsidRDefault="00091ABE">
            <w:pPr>
              <w:pStyle w:val="CharCharChar1Char"/>
              <w:widowControl w:val="0"/>
              <w:spacing w:before="40" w:after="40" w:line="240" w:lineRule="auto"/>
              <w:rPr>
                <w:rFonts w:ascii="Trebuchet MS" w:hAnsi="Trebuchet MS"/>
                <w:sz w:val="22"/>
                <w:szCs w:val="22"/>
                <w:lang w:val="ro-RO"/>
              </w:rPr>
            </w:pPr>
          </w:p>
        </w:tc>
      </w:tr>
      <w:tr w:rsidR="00091ABE" w14:paraId="51CAD798" w14:textId="77777777">
        <w:tc>
          <w:tcPr>
            <w:tcW w:w="2040" w:type="dxa"/>
            <w:tcBorders>
              <w:top w:val="single" w:sz="4" w:space="0" w:color="000000"/>
              <w:left w:val="single" w:sz="4" w:space="0" w:color="000000"/>
              <w:bottom w:val="single" w:sz="4" w:space="0" w:color="000000"/>
              <w:right w:val="single" w:sz="4" w:space="0" w:color="000000"/>
            </w:tcBorders>
          </w:tcPr>
          <w:p w14:paraId="31A54064" w14:textId="77777777" w:rsidR="00091ABE" w:rsidRDefault="00000000">
            <w:pPr>
              <w:widowControl w:val="0"/>
              <w:spacing w:before="40" w:after="40"/>
              <w:rPr>
                <w:b/>
                <w:bCs/>
                <w:sz w:val="22"/>
                <w:szCs w:val="22"/>
              </w:rPr>
            </w:pPr>
            <w:r>
              <w:rPr>
                <w:b/>
                <w:bCs/>
                <w:sz w:val="22"/>
                <w:szCs w:val="22"/>
              </w:rPr>
              <w:t>Sediul băncii</w:t>
            </w:r>
          </w:p>
        </w:tc>
        <w:tc>
          <w:tcPr>
            <w:tcW w:w="6858" w:type="dxa"/>
            <w:tcBorders>
              <w:top w:val="single" w:sz="4" w:space="0" w:color="000000"/>
              <w:left w:val="single" w:sz="4" w:space="0" w:color="000000"/>
              <w:bottom w:val="single" w:sz="4" w:space="0" w:color="000000"/>
              <w:right w:val="single" w:sz="4" w:space="0" w:color="000000"/>
            </w:tcBorders>
          </w:tcPr>
          <w:p w14:paraId="2BA41BCA" w14:textId="77777777" w:rsidR="00091ABE" w:rsidRDefault="00091ABE">
            <w:pPr>
              <w:widowControl w:val="0"/>
              <w:spacing w:before="40" w:after="40"/>
              <w:rPr>
                <w:rFonts w:cs="Arial"/>
                <w:sz w:val="22"/>
                <w:szCs w:val="22"/>
              </w:rPr>
            </w:pPr>
          </w:p>
        </w:tc>
      </w:tr>
      <w:tr w:rsidR="00091ABE" w14:paraId="1A34CD8E" w14:textId="77777777">
        <w:tc>
          <w:tcPr>
            <w:tcW w:w="2040" w:type="dxa"/>
            <w:tcBorders>
              <w:top w:val="single" w:sz="4" w:space="0" w:color="000000"/>
              <w:left w:val="single" w:sz="4" w:space="0" w:color="000000"/>
              <w:bottom w:val="single" w:sz="4" w:space="0" w:color="000000"/>
              <w:right w:val="single" w:sz="4" w:space="0" w:color="000000"/>
            </w:tcBorders>
          </w:tcPr>
          <w:p w14:paraId="6DBDB96F" w14:textId="77777777" w:rsidR="00091ABE" w:rsidRDefault="00000000">
            <w:pPr>
              <w:widowControl w:val="0"/>
              <w:spacing w:before="40" w:after="40"/>
              <w:rPr>
                <w:b/>
                <w:bCs/>
                <w:sz w:val="22"/>
                <w:szCs w:val="22"/>
              </w:rPr>
            </w:pPr>
            <w:r>
              <w:rPr>
                <w:b/>
                <w:bCs/>
                <w:sz w:val="22"/>
                <w:szCs w:val="22"/>
              </w:rPr>
              <w:t>SWIFT</w:t>
            </w:r>
          </w:p>
        </w:tc>
        <w:tc>
          <w:tcPr>
            <w:tcW w:w="6858" w:type="dxa"/>
            <w:tcBorders>
              <w:top w:val="single" w:sz="4" w:space="0" w:color="000000"/>
              <w:left w:val="single" w:sz="4" w:space="0" w:color="000000"/>
              <w:bottom w:val="single" w:sz="4" w:space="0" w:color="000000"/>
              <w:right w:val="single" w:sz="4" w:space="0" w:color="000000"/>
            </w:tcBorders>
          </w:tcPr>
          <w:p w14:paraId="227FC1A6" w14:textId="77777777" w:rsidR="00091ABE" w:rsidRDefault="00091ABE">
            <w:pPr>
              <w:widowControl w:val="0"/>
              <w:spacing w:before="40" w:after="40"/>
              <w:rPr>
                <w:sz w:val="22"/>
                <w:szCs w:val="22"/>
              </w:rPr>
            </w:pPr>
          </w:p>
        </w:tc>
      </w:tr>
      <w:tr w:rsidR="00091ABE" w14:paraId="0AA13D72" w14:textId="77777777">
        <w:tc>
          <w:tcPr>
            <w:tcW w:w="2040" w:type="dxa"/>
            <w:tcBorders>
              <w:top w:val="single" w:sz="4" w:space="0" w:color="000000"/>
              <w:left w:val="single" w:sz="4" w:space="0" w:color="000000"/>
              <w:bottom w:val="single" w:sz="4" w:space="0" w:color="000000"/>
              <w:right w:val="single" w:sz="4" w:space="0" w:color="000000"/>
            </w:tcBorders>
          </w:tcPr>
          <w:p w14:paraId="76BE88AA" w14:textId="77777777" w:rsidR="00091ABE" w:rsidRDefault="00000000">
            <w:pPr>
              <w:widowControl w:val="0"/>
              <w:spacing w:before="40" w:after="40"/>
              <w:rPr>
                <w:b/>
                <w:bCs/>
                <w:sz w:val="22"/>
                <w:szCs w:val="22"/>
              </w:rPr>
            </w:pPr>
            <w:r>
              <w:rPr>
                <w:b/>
                <w:bCs/>
                <w:sz w:val="22"/>
                <w:szCs w:val="22"/>
              </w:rPr>
              <w:t>Codul IBAN</w:t>
            </w:r>
          </w:p>
        </w:tc>
        <w:tc>
          <w:tcPr>
            <w:tcW w:w="6858" w:type="dxa"/>
            <w:tcBorders>
              <w:top w:val="single" w:sz="4" w:space="0" w:color="000000"/>
              <w:left w:val="single" w:sz="4" w:space="0" w:color="000000"/>
              <w:bottom w:val="single" w:sz="4" w:space="0" w:color="000000"/>
              <w:right w:val="single" w:sz="4" w:space="0" w:color="000000"/>
            </w:tcBorders>
          </w:tcPr>
          <w:p w14:paraId="068DD7EC" w14:textId="77777777" w:rsidR="00091ABE" w:rsidRDefault="00091ABE">
            <w:pPr>
              <w:widowControl w:val="0"/>
              <w:spacing w:before="40" w:after="40"/>
              <w:rPr>
                <w:sz w:val="22"/>
                <w:szCs w:val="22"/>
              </w:rPr>
            </w:pPr>
          </w:p>
        </w:tc>
      </w:tr>
    </w:tbl>
    <w:p w14:paraId="66BF078B" w14:textId="77777777" w:rsidR="00091ABE" w:rsidRDefault="00091ABE">
      <w:pPr>
        <w:rPr>
          <w:sz w:val="22"/>
          <w:szCs w:val="22"/>
        </w:rPr>
      </w:pPr>
      <w:bookmarkStart w:id="16" w:name="IstGrant"/>
      <w:bookmarkEnd w:id="4"/>
      <w:bookmarkEnd w:id="16"/>
    </w:p>
    <w:p w14:paraId="083210B0" w14:textId="6A6B35FE" w:rsidR="00EC07F5" w:rsidRPr="00EC07F5" w:rsidRDefault="00EC07F5" w:rsidP="00EC07F5">
      <w:pPr>
        <w:pStyle w:val="Heading2"/>
        <w:numPr>
          <w:ilvl w:val="0"/>
          <w:numId w:val="0"/>
        </w:numPr>
        <w:rPr>
          <w:color w:val="7030A0"/>
          <w:szCs w:val="22"/>
        </w:rPr>
      </w:pPr>
      <w:r w:rsidRPr="00EC07F5">
        <w:rPr>
          <w:color w:val="7030A0"/>
          <w:szCs w:val="22"/>
        </w:rPr>
        <w:t>1.</w:t>
      </w:r>
      <w:r>
        <w:rPr>
          <w:color w:val="7030A0"/>
          <w:szCs w:val="22"/>
        </w:rPr>
        <w:t>1</w:t>
      </w:r>
      <w:r w:rsidRPr="00EC07F5">
        <w:rPr>
          <w:color w:val="7030A0"/>
          <w:szCs w:val="22"/>
        </w:rPr>
        <w:t>.</w:t>
      </w:r>
      <w:r w:rsidR="0027245E">
        <w:rPr>
          <w:color w:val="7030A0"/>
          <w:szCs w:val="22"/>
        </w:rPr>
        <w:t>8</w:t>
      </w:r>
      <w:r w:rsidRPr="00EC07F5">
        <w:rPr>
          <w:color w:val="7030A0"/>
          <w:szCs w:val="22"/>
        </w:rPr>
        <w:t>.</w:t>
      </w:r>
      <w:r w:rsidRPr="00EC07F5">
        <w:rPr>
          <w:color w:val="7030A0"/>
          <w:szCs w:val="22"/>
        </w:rPr>
        <w:tab/>
        <w:t xml:space="preserve">Beneficiar/i real/i </w:t>
      </w:r>
      <w:r w:rsidR="0027245E">
        <w:rPr>
          <w:color w:val="7030A0"/>
          <w:szCs w:val="22"/>
        </w:rPr>
        <w:t>Solicitant</w:t>
      </w:r>
    </w:p>
    <w:p w14:paraId="03B6E391" w14:textId="77777777" w:rsidR="00EC07F5" w:rsidRPr="00EC07F5" w:rsidRDefault="00EC07F5" w:rsidP="00EC07F5">
      <w:pPr>
        <w:rPr>
          <w:sz w:val="22"/>
          <w:szCs w:val="22"/>
        </w:rPr>
      </w:pPr>
      <w:r w:rsidRPr="00EC07F5">
        <w:rPr>
          <w:sz w:val="22"/>
          <w:szCs w:val="22"/>
        </w:rPr>
        <w:t>Indicaţi și cuantificați entităţile care vor beneficia de rezultatele proiectului, direct sau indirect.</w:t>
      </w:r>
    </w:p>
    <w:tbl>
      <w:tblPr>
        <w:tblW w:w="9396" w:type="dxa"/>
        <w:tblLayout w:type="fixed"/>
        <w:tblLook w:val="0000" w:firstRow="0" w:lastRow="0" w:firstColumn="0" w:lastColumn="0" w:noHBand="0" w:noVBand="0"/>
      </w:tblPr>
      <w:tblGrid>
        <w:gridCol w:w="2087"/>
        <w:gridCol w:w="7309"/>
      </w:tblGrid>
      <w:tr w:rsidR="00EC07F5" w14:paraId="6146150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574FC85" w14:textId="77777777" w:rsidR="00EC07F5" w:rsidRDefault="00EC07F5"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 Prenume</w:t>
            </w:r>
          </w:p>
        </w:tc>
        <w:tc>
          <w:tcPr>
            <w:tcW w:w="7309" w:type="dxa"/>
            <w:tcBorders>
              <w:top w:val="single" w:sz="4" w:space="0" w:color="000000"/>
              <w:left w:val="single" w:sz="4" w:space="0" w:color="000000"/>
              <w:bottom w:val="single" w:sz="4" w:space="0" w:color="000000"/>
              <w:right w:val="single" w:sz="4" w:space="0" w:color="000000"/>
            </w:tcBorders>
          </w:tcPr>
          <w:p w14:paraId="54086636" w14:textId="167780EC" w:rsidR="00EC07F5" w:rsidRDefault="00EC07F5" w:rsidP="00A5603A">
            <w:pPr>
              <w:pStyle w:val="instruct"/>
              <w:rPr>
                <w:sz w:val="22"/>
                <w:szCs w:val="22"/>
              </w:rPr>
            </w:pPr>
            <w:r>
              <w:rPr>
                <w:sz w:val="22"/>
                <w:szCs w:val="22"/>
              </w:rPr>
              <w:t>Completaţi cu prenumele şi numele complet al persoanei, inclusiv iniţiala tatălui, aşa cum apare în cartea de identitate</w:t>
            </w:r>
          </w:p>
        </w:tc>
      </w:tr>
      <w:tr w:rsidR="00EC07F5" w14:paraId="2B67DB4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8A1D7EE" w14:textId="77777777" w:rsidR="00EC07F5" w:rsidRDefault="00EC07F5" w:rsidP="00A5603A">
            <w:pPr>
              <w:widowControl w:val="0"/>
              <w:spacing w:before="40" w:after="40"/>
              <w:rPr>
                <w:b/>
                <w:bCs/>
                <w:sz w:val="22"/>
                <w:szCs w:val="22"/>
              </w:rPr>
            </w:pPr>
            <w:r>
              <w:rPr>
                <w:b/>
                <w:bCs/>
                <w:sz w:val="22"/>
                <w:szCs w:val="22"/>
              </w:rPr>
              <w:t>Data nașterii</w:t>
            </w:r>
          </w:p>
        </w:tc>
        <w:tc>
          <w:tcPr>
            <w:tcW w:w="7309" w:type="dxa"/>
            <w:tcBorders>
              <w:top w:val="single" w:sz="4" w:space="0" w:color="000000"/>
              <w:left w:val="single" w:sz="4" w:space="0" w:color="000000"/>
              <w:bottom w:val="single" w:sz="4" w:space="0" w:color="000000"/>
              <w:right w:val="single" w:sz="4" w:space="0" w:color="000000"/>
            </w:tcBorders>
          </w:tcPr>
          <w:p w14:paraId="53E5A13F" w14:textId="77777777" w:rsidR="00EC07F5" w:rsidRDefault="00EC07F5" w:rsidP="00A5603A">
            <w:pPr>
              <w:widowControl w:val="0"/>
              <w:spacing w:before="40" w:after="40"/>
              <w:rPr>
                <w:rFonts w:cs="Arial"/>
                <w:sz w:val="22"/>
                <w:szCs w:val="22"/>
              </w:rPr>
            </w:pPr>
          </w:p>
        </w:tc>
      </w:tr>
      <w:tr w:rsidR="00EC07F5" w14:paraId="7659372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A543A7D" w14:textId="77777777" w:rsidR="00EC07F5" w:rsidRDefault="00EC07F5" w:rsidP="00A5603A">
            <w:pPr>
              <w:widowControl w:val="0"/>
              <w:spacing w:before="40" w:after="40"/>
              <w:rPr>
                <w:b/>
                <w:bCs/>
                <w:sz w:val="22"/>
                <w:szCs w:val="22"/>
              </w:rPr>
            </w:pPr>
            <w:r>
              <w:rPr>
                <w:b/>
                <w:bCs/>
                <w:sz w:val="22"/>
                <w:szCs w:val="22"/>
              </w:rPr>
              <w:t xml:space="preserve">Locul nașterii </w:t>
            </w:r>
          </w:p>
        </w:tc>
        <w:tc>
          <w:tcPr>
            <w:tcW w:w="7309" w:type="dxa"/>
            <w:tcBorders>
              <w:top w:val="single" w:sz="4" w:space="0" w:color="000000"/>
              <w:left w:val="single" w:sz="4" w:space="0" w:color="000000"/>
              <w:bottom w:val="single" w:sz="4" w:space="0" w:color="000000"/>
              <w:right w:val="single" w:sz="4" w:space="0" w:color="000000"/>
            </w:tcBorders>
          </w:tcPr>
          <w:p w14:paraId="1C54A561" w14:textId="77777777" w:rsidR="00EC07F5" w:rsidRDefault="00EC07F5" w:rsidP="00A5603A">
            <w:pPr>
              <w:widowControl w:val="0"/>
              <w:spacing w:before="40" w:after="40"/>
              <w:rPr>
                <w:rFonts w:cs="Arial"/>
                <w:sz w:val="22"/>
                <w:szCs w:val="22"/>
              </w:rPr>
            </w:pPr>
            <w:r w:rsidRPr="000739D0">
              <w:rPr>
                <w:sz w:val="22"/>
                <w:szCs w:val="22"/>
              </w:rPr>
              <w:t>(localitate, județ/sector/țară)</w:t>
            </w:r>
          </w:p>
        </w:tc>
      </w:tr>
      <w:tr w:rsidR="00EC07F5" w14:paraId="330691B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7A5C6DB" w14:textId="77777777" w:rsidR="00EC07F5" w:rsidRDefault="00EC07F5" w:rsidP="00A5603A">
            <w:pPr>
              <w:widowControl w:val="0"/>
              <w:spacing w:before="40" w:after="40"/>
              <w:rPr>
                <w:b/>
                <w:bCs/>
                <w:sz w:val="22"/>
                <w:szCs w:val="22"/>
              </w:rPr>
            </w:pPr>
            <w:r>
              <w:rPr>
                <w:b/>
                <w:bCs/>
                <w:sz w:val="22"/>
                <w:szCs w:val="22"/>
              </w:rPr>
              <w:t>CNP</w:t>
            </w:r>
          </w:p>
        </w:tc>
        <w:tc>
          <w:tcPr>
            <w:tcW w:w="7309" w:type="dxa"/>
            <w:tcBorders>
              <w:top w:val="single" w:sz="4" w:space="0" w:color="000000"/>
              <w:left w:val="single" w:sz="4" w:space="0" w:color="000000"/>
              <w:bottom w:val="single" w:sz="4" w:space="0" w:color="000000"/>
              <w:right w:val="single" w:sz="4" w:space="0" w:color="000000"/>
            </w:tcBorders>
          </w:tcPr>
          <w:p w14:paraId="0DCAAAC9" w14:textId="77777777" w:rsidR="00EC07F5" w:rsidRDefault="00EC07F5" w:rsidP="00A5603A">
            <w:pPr>
              <w:widowControl w:val="0"/>
              <w:spacing w:before="40" w:after="40"/>
              <w:rPr>
                <w:rFonts w:cs="Arial"/>
                <w:sz w:val="22"/>
                <w:szCs w:val="22"/>
              </w:rPr>
            </w:pPr>
          </w:p>
        </w:tc>
      </w:tr>
      <w:tr w:rsidR="00EC07F5" w14:paraId="57F6C294"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E114299" w14:textId="77777777" w:rsidR="00EC07F5" w:rsidRDefault="00EC07F5" w:rsidP="00A5603A">
            <w:pPr>
              <w:widowControl w:val="0"/>
              <w:spacing w:before="40" w:after="40"/>
              <w:rPr>
                <w:b/>
                <w:bCs/>
                <w:sz w:val="22"/>
                <w:szCs w:val="22"/>
              </w:rPr>
            </w:pPr>
            <w:r>
              <w:rPr>
                <w:b/>
                <w:bCs/>
                <w:sz w:val="22"/>
                <w:szCs w:val="22"/>
              </w:rPr>
              <w:t>Serie și număr act identitate</w:t>
            </w:r>
          </w:p>
        </w:tc>
        <w:tc>
          <w:tcPr>
            <w:tcW w:w="7309" w:type="dxa"/>
            <w:tcBorders>
              <w:top w:val="single" w:sz="4" w:space="0" w:color="000000"/>
              <w:left w:val="single" w:sz="4" w:space="0" w:color="000000"/>
              <w:bottom w:val="single" w:sz="4" w:space="0" w:color="000000"/>
              <w:right w:val="single" w:sz="4" w:space="0" w:color="000000"/>
            </w:tcBorders>
          </w:tcPr>
          <w:p w14:paraId="173499A3" w14:textId="77777777" w:rsidR="00EC07F5" w:rsidRDefault="00EC07F5" w:rsidP="00A5603A">
            <w:pPr>
              <w:widowControl w:val="0"/>
              <w:spacing w:before="40" w:after="40"/>
              <w:rPr>
                <w:rFonts w:cs="Arial"/>
                <w:sz w:val="22"/>
                <w:szCs w:val="22"/>
              </w:rPr>
            </w:pPr>
          </w:p>
        </w:tc>
      </w:tr>
      <w:tr w:rsidR="00EC07F5" w14:paraId="1019F2F0"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309382BB" w14:textId="77777777" w:rsidR="00EC07F5" w:rsidRDefault="00EC07F5" w:rsidP="00A5603A">
            <w:pPr>
              <w:widowControl w:val="0"/>
              <w:spacing w:before="40" w:after="40"/>
              <w:rPr>
                <w:b/>
                <w:bCs/>
                <w:sz w:val="22"/>
                <w:szCs w:val="22"/>
              </w:rPr>
            </w:pPr>
            <w:r>
              <w:rPr>
                <w:b/>
                <w:bCs/>
                <w:sz w:val="22"/>
                <w:szCs w:val="22"/>
              </w:rPr>
              <w:t>Cetățenie</w:t>
            </w:r>
          </w:p>
        </w:tc>
        <w:tc>
          <w:tcPr>
            <w:tcW w:w="7309" w:type="dxa"/>
            <w:tcBorders>
              <w:top w:val="single" w:sz="4" w:space="0" w:color="000000"/>
              <w:left w:val="single" w:sz="4" w:space="0" w:color="000000"/>
              <w:bottom w:val="single" w:sz="4" w:space="0" w:color="000000"/>
              <w:right w:val="single" w:sz="4" w:space="0" w:color="000000"/>
            </w:tcBorders>
          </w:tcPr>
          <w:p w14:paraId="260B070B" w14:textId="77777777" w:rsidR="00EC07F5" w:rsidRDefault="00EC07F5" w:rsidP="00A5603A">
            <w:pPr>
              <w:widowControl w:val="0"/>
              <w:spacing w:before="40" w:after="40"/>
              <w:rPr>
                <w:rFonts w:cs="Arial"/>
                <w:sz w:val="22"/>
                <w:szCs w:val="22"/>
              </w:rPr>
            </w:pPr>
          </w:p>
        </w:tc>
      </w:tr>
      <w:tr w:rsidR="00EC07F5" w14:paraId="5970B11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E898EAB" w14:textId="77777777" w:rsidR="00EC07F5" w:rsidRDefault="00EC07F5" w:rsidP="00A5603A">
            <w:pPr>
              <w:widowControl w:val="0"/>
              <w:spacing w:before="40" w:after="40"/>
              <w:rPr>
                <w:b/>
                <w:bCs/>
                <w:sz w:val="22"/>
                <w:szCs w:val="22"/>
              </w:rPr>
            </w:pPr>
            <w:r>
              <w:rPr>
                <w:b/>
                <w:bCs/>
                <w:sz w:val="22"/>
                <w:szCs w:val="22"/>
              </w:rPr>
              <w:t>Domiciliu / reședința</w:t>
            </w:r>
          </w:p>
        </w:tc>
        <w:tc>
          <w:tcPr>
            <w:tcW w:w="7309" w:type="dxa"/>
            <w:tcBorders>
              <w:top w:val="single" w:sz="4" w:space="0" w:color="000000"/>
              <w:left w:val="single" w:sz="4" w:space="0" w:color="000000"/>
              <w:bottom w:val="single" w:sz="4" w:space="0" w:color="000000"/>
              <w:right w:val="single" w:sz="4" w:space="0" w:color="000000"/>
            </w:tcBorders>
          </w:tcPr>
          <w:p w14:paraId="0E3319C7" w14:textId="77777777" w:rsidR="00EC07F5" w:rsidRDefault="00EC07F5" w:rsidP="00A5603A">
            <w:pPr>
              <w:widowControl w:val="0"/>
              <w:spacing w:before="40" w:after="40"/>
              <w:rPr>
                <w:rFonts w:cs="Arial"/>
                <w:sz w:val="22"/>
                <w:szCs w:val="22"/>
              </w:rPr>
            </w:pPr>
            <w:r w:rsidRPr="000739D0">
              <w:rPr>
                <w:sz w:val="22"/>
                <w:szCs w:val="22"/>
              </w:rPr>
              <w:t>(țară</w:t>
            </w:r>
            <w:r>
              <w:rPr>
                <w:sz w:val="22"/>
                <w:szCs w:val="22"/>
              </w:rPr>
              <w:t xml:space="preserve">, </w:t>
            </w:r>
            <w:r w:rsidRPr="000739D0">
              <w:rPr>
                <w:sz w:val="22"/>
                <w:szCs w:val="22"/>
              </w:rPr>
              <w:t>localitate,</w:t>
            </w:r>
            <w:r>
              <w:rPr>
                <w:sz w:val="22"/>
                <w:szCs w:val="22"/>
              </w:rPr>
              <w:t xml:space="preserve"> str., nr, bloc, scară, etaj, ap.,</w:t>
            </w:r>
            <w:r w:rsidRPr="000739D0">
              <w:rPr>
                <w:sz w:val="22"/>
                <w:szCs w:val="22"/>
              </w:rPr>
              <w:t xml:space="preserve"> județ/sector)</w:t>
            </w:r>
          </w:p>
        </w:tc>
      </w:tr>
    </w:tbl>
    <w:p w14:paraId="4ADD3493" w14:textId="77777777" w:rsidR="00F84D79" w:rsidRDefault="00F84D79">
      <w:pPr>
        <w:rPr>
          <w:sz w:val="22"/>
          <w:szCs w:val="22"/>
        </w:rPr>
      </w:pPr>
    </w:p>
    <w:p w14:paraId="3190FFED" w14:textId="422F2A81" w:rsidR="00F84D79" w:rsidRPr="00F84D79" w:rsidRDefault="00F84D79" w:rsidP="007A18A2">
      <w:pPr>
        <w:pStyle w:val="Heading2"/>
        <w:numPr>
          <w:ilvl w:val="0"/>
          <w:numId w:val="0"/>
        </w:numPr>
        <w:shd w:val="clear" w:color="auto" w:fill="D9D9D9" w:themeFill="background1" w:themeFillShade="D9"/>
        <w:rPr>
          <w:color w:val="7030A0"/>
          <w:szCs w:val="22"/>
        </w:rPr>
      </w:pPr>
      <w:r w:rsidRPr="00F84D79">
        <w:rPr>
          <w:color w:val="7030A0"/>
          <w:szCs w:val="22"/>
        </w:rPr>
        <w:t>1.2.1</w:t>
      </w:r>
      <w:r>
        <w:rPr>
          <w:szCs w:val="22"/>
        </w:rPr>
        <w:t xml:space="preserve"> </w:t>
      </w:r>
      <w:r w:rsidRPr="00F84D79">
        <w:rPr>
          <w:color w:val="7030A0"/>
          <w:szCs w:val="22"/>
        </w:rPr>
        <w:t xml:space="preserve">Informații </w:t>
      </w:r>
      <w:r>
        <w:rPr>
          <w:color w:val="7030A0"/>
          <w:szCs w:val="22"/>
        </w:rPr>
        <w:t>Partener</w:t>
      </w:r>
    </w:p>
    <w:tbl>
      <w:tblPr>
        <w:tblW w:w="8904" w:type="dxa"/>
        <w:tblInd w:w="-5" w:type="dxa"/>
        <w:tblLayout w:type="fixed"/>
        <w:tblLook w:val="0000" w:firstRow="0" w:lastRow="0" w:firstColumn="0" w:lastColumn="0" w:noHBand="0" w:noVBand="0"/>
      </w:tblPr>
      <w:tblGrid>
        <w:gridCol w:w="3130"/>
        <w:gridCol w:w="5337"/>
        <w:gridCol w:w="437"/>
      </w:tblGrid>
      <w:tr w:rsidR="00F84D79" w:rsidRPr="00C538CF" w14:paraId="1E3E60E4"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22B6FD1E" w14:textId="31B649E6" w:rsidR="00F84D79" w:rsidRPr="00C538CF" w:rsidRDefault="00F84D79" w:rsidP="00A5603A">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 xml:space="preserve">Denumirea </w:t>
            </w:r>
            <w:r>
              <w:rPr>
                <w:rFonts w:ascii="Trebuchet MS" w:hAnsi="Trebuchet MS"/>
                <w:szCs w:val="20"/>
                <w:lang w:eastAsia="sk-SK"/>
              </w:rPr>
              <w:t xml:space="preserve">partenerului </w:t>
            </w:r>
          </w:p>
        </w:tc>
        <w:tc>
          <w:tcPr>
            <w:tcW w:w="5769" w:type="dxa"/>
            <w:gridSpan w:val="2"/>
            <w:tcBorders>
              <w:top w:val="single" w:sz="4" w:space="0" w:color="000000"/>
              <w:left w:val="single" w:sz="4" w:space="0" w:color="000000"/>
              <w:bottom w:val="single" w:sz="4" w:space="0" w:color="000000"/>
              <w:right w:val="single" w:sz="4" w:space="0" w:color="000000"/>
            </w:tcBorders>
          </w:tcPr>
          <w:p w14:paraId="61192F74" w14:textId="7FFE99A9" w:rsidR="00F84D79" w:rsidRPr="00C538CF" w:rsidRDefault="00F84D79" w:rsidP="00A5603A">
            <w:pPr>
              <w:pStyle w:val="instruct"/>
              <w:jc w:val="both"/>
              <w:rPr>
                <w:szCs w:val="20"/>
              </w:rPr>
            </w:pPr>
            <w:r w:rsidRPr="00C538CF">
              <w:rPr>
                <w:szCs w:val="20"/>
              </w:rPr>
              <w:t xml:space="preserve">Completaţi cu denumirea completă a </w:t>
            </w:r>
            <w:r>
              <w:rPr>
                <w:szCs w:val="20"/>
              </w:rPr>
              <w:t>Partenerului</w:t>
            </w:r>
            <w:r w:rsidRPr="00C538CF">
              <w:rPr>
                <w:szCs w:val="20"/>
              </w:rPr>
              <w:t>, aşa cum apare în actele constitutive</w:t>
            </w:r>
          </w:p>
        </w:tc>
      </w:tr>
      <w:tr w:rsidR="00F84D79" w:rsidRPr="00C538CF" w14:paraId="0C38BEF8"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5A17C5F2" w14:textId="77777777" w:rsidR="00F84D79" w:rsidRPr="00C538CF" w:rsidRDefault="00F84D79" w:rsidP="00A5603A">
            <w:pPr>
              <w:widowControl w:val="0"/>
              <w:spacing w:before="40" w:after="40"/>
              <w:rPr>
                <w:b/>
                <w:bCs/>
                <w:szCs w:val="20"/>
              </w:rPr>
            </w:pPr>
            <w:r w:rsidRPr="00C538CF">
              <w:rPr>
                <w:b/>
                <w:bCs/>
                <w:szCs w:val="20"/>
              </w:rPr>
              <w:t>Tip întreprindere*</w:t>
            </w:r>
          </w:p>
        </w:tc>
        <w:tc>
          <w:tcPr>
            <w:tcW w:w="5769" w:type="dxa"/>
            <w:gridSpan w:val="2"/>
            <w:tcBorders>
              <w:top w:val="single" w:sz="4" w:space="0" w:color="000000"/>
              <w:left w:val="single" w:sz="4" w:space="0" w:color="000000"/>
              <w:bottom w:val="single" w:sz="4" w:space="0" w:color="000000"/>
              <w:right w:val="single" w:sz="4" w:space="0" w:color="000000"/>
            </w:tcBorders>
          </w:tcPr>
          <w:p w14:paraId="5D11BAD1" w14:textId="77777777" w:rsidR="00F84D79" w:rsidRPr="00C538CF" w:rsidRDefault="00F84D79" w:rsidP="00A5603A">
            <w:pPr>
              <w:pStyle w:val="instruct"/>
              <w:rPr>
                <w:szCs w:val="20"/>
              </w:rPr>
            </w:pPr>
          </w:p>
        </w:tc>
      </w:tr>
      <w:tr w:rsidR="00F84D79" w:rsidRPr="00C538CF" w14:paraId="34DB13C0"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7802D7CD" w14:textId="77777777" w:rsidR="00F84D79" w:rsidRPr="00C538CF" w:rsidRDefault="00F84D79" w:rsidP="00A5603A">
            <w:pPr>
              <w:widowControl w:val="0"/>
              <w:spacing w:before="40" w:after="40"/>
              <w:rPr>
                <w:b/>
                <w:bCs/>
                <w:szCs w:val="20"/>
              </w:rPr>
            </w:pPr>
            <w:r w:rsidRPr="00C538CF">
              <w:rPr>
                <w:b/>
                <w:bCs/>
                <w:szCs w:val="20"/>
              </w:rPr>
              <w:t>Codul de înregistrare fiscală</w:t>
            </w:r>
          </w:p>
        </w:tc>
        <w:tc>
          <w:tcPr>
            <w:tcW w:w="5769" w:type="dxa"/>
            <w:gridSpan w:val="2"/>
            <w:tcBorders>
              <w:top w:val="single" w:sz="4" w:space="0" w:color="000000"/>
              <w:left w:val="single" w:sz="4" w:space="0" w:color="000000"/>
              <w:bottom w:val="single" w:sz="4" w:space="0" w:color="000000"/>
              <w:right w:val="single" w:sz="4" w:space="0" w:color="000000"/>
            </w:tcBorders>
          </w:tcPr>
          <w:p w14:paraId="201DDE04" w14:textId="77777777" w:rsidR="00F84D79" w:rsidRPr="00C538CF" w:rsidRDefault="00F84D79" w:rsidP="00A5603A">
            <w:pPr>
              <w:pStyle w:val="instruct"/>
              <w:rPr>
                <w:szCs w:val="20"/>
              </w:rPr>
            </w:pPr>
          </w:p>
        </w:tc>
      </w:tr>
      <w:tr w:rsidR="00F84D79" w:rsidRPr="00C538CF" w14:paraId="72F9230F"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53916D7D" w14:textId="77777777" w:rsidR="00F84D79" w:rsidRPr="00C538CF" w:rsidRDefault="00F84D79" w:rsidP="00A5603A">
            <w:pPr>
              <w:widowControl w:val="0"/>
              <w:spacing w:before="40" w:after="40"/>
              <w:rPr>
                <w:b/>
                <w:bCs/>
                <w:i/>
                <w:szCs w:val="20"/>
              </w:rPr>
            </w:pPr>
            <w:r w:rsidRPr="00C538CF">
              <w:rPr>
                <w:b/>
                <w:bCs/>
                <w:szCs w:val="20"/>
              </w:rPr>
              <w:t>Adresa sediului social</w:t>
            </w:r>
          </w:p>
        </w:tc>
        <w:tc>
          <w:tcPr>
            <w:tcW w:w="5769" w:type="dxa"/>
            <w:gridSpan w:val="2"/>
            <w:tcBorders>
              <w:top w:val="single" w:sz="4" w:space="0" w:color="000000"/>
              <w:left w:val="single" w:sz="4" w:space="0" w:color="000000"/>
              <w:bottom w:val="single" w:sz="4" w:space="0" w:color="000000"/>
              <w:right w:val="single" w:sz="4" w:space="0" w:color="000000"/>
            </w:tcBorders>
          </w:tcPr>
          <w:p w14:paraId="0D222BDB" w14:textId="77777777" w:rsidR="00F84D79" w:rsidRPr="00C538CF" w:rsidRDefault="00F84D79" w:rsidP="00A5603A">
            <w:pPr>
              <w:pStyle w:val="instruct"/>
              <w:jc w:val="both"/>
              <w:rPr>
                <w:szCs w:val="20"/>
              </w:rPr>
            </w:pPr>
            <w:r w:rsidRPr="00C538CF">
              <w:rPr>
                <w:szCs w:val="20"/>
              </w:rPr>
              <w:t>Completaţi cu adresa poştală a sediului social</w:t>
            </w:r>
          </w:p>
        </w:tc>
      </w:tr>
      <w:tr w:rsidR="00F84D79" w:rsidRPr="00C538CF" w14:paraId="2DBFC503" w14:textId="77777777" w:rsidTr="00A5603A">
        <w:tc>
          <w:tcPr>
            <w:tcW w:w="3130" w:type="dxa"/>
            <w:tcBorders>
              <w:top w:val="single" w:sz="4" w:space="0" w:color="000000"/>
              <w:left w:val="single" w:sz="4" w:space="0" w:color="000000"/>
              <w:bottom w:val="single" w:sz="4" w:space="0" w:color="000000"/>
              <w:right w:val="single" w:sz="4" w:space="0" w:color="000000"/>
            </w:tcBorders>
          </w:tcPr>
          <w:p w14:paraId="5AC2E09F" w14:textId="77777777" w:rsidR="00F84D79" w:rsidRPr="00C538CF" w:rsidRDefault="00F84D79" w:rsidP="00A5603A">
            <w:pPr>
              <w:widowControl w:val="0"/>
              <w:spacing w:before="40" w:after="40"/>
              <w:rPr>
                <w:b/>
                <w:bCs/>
                <w:i/>
                <w:iCs/>
                <w:szCs w:val="20"/>
              </w:rPr>
            </w:pPr>
            <w:r w:rsidRPr="00C538CF">
              <w:rPr>
                <w:b/>
                <w:bCs/>
                <w:szCs w:val="20"/>
              </w:rPr>
              <w:t>Email</w:t>
            </w:r>
          </w:p>
        </w:tc>
        <w:tc>
          <w:tcPr>
            <w:tcW w:w="5769" w:type="dxa"/>
            <w:gridSpan w:val="2"/>
            <w:tcBorders>
              <w:top w:val="single" w:sz="4" w:space="0" w:color="000000"/>
              <w:left w:val="single" w:sz="4" w:space="0" w:color="000000"/>
              <w:bottom w:val="single" w:sz="4" w:space="0" w:color="000000"/>
              <w:right w:val="single" w:sz="4" w:space="0" w:color="000000"/>
            </w:tcBorders>
          </w:tcPr>
          <w:p w14:paraId="01301C71" w14:textId="77777777" w:rsidR="00F84D79" w:rsidRPr="00C538CF" w:rsidRDefault="00F84D79" w:rsidP="00A5603A">
            <w:pPr>
              <w:pStyle w:val="instruct"/>
              <w:jc w:val="both"/>
              <w:rPr>
                <w:szCs w:val="20"/>
              </w:rPr>
            </w:pPr>
            <w:r w:rsidRPr="00C538CF">
              <w:rPr>
                <w:szCs w:val="20"/>
              </w:rPr>
              <w:t>Completaţi cu adresa de poştă electronică generală a organizaţiei sau a reprezentantului legal sau a persoanei de contact</w:t>
            </w:r>
          </w:p>
        </w:tc>
      </w:tr>
      <w:tr w:rsidR="00F84D79" w14:paraId="61B1E341" w14:textId="77777777" w:rsidTr="00A5603A">
        <w:tblPrEx>
          <w:tblLook w:val="01E0" w:firstRow="1" w:lastRow="1" w:firstColumn="1" w:lastColumn="1" w:noHBand="0" w:noVBand="0"/>
        </w:tblPrEx>
        <w:trPr>
          <w:gridAfter w:val="1"/>
          <w:wAfter w:w="437" w:type="dxa"/>
        </w:trPr>
        <w:tc>
          <w:tcPr>
            <w:tcW w:w="8467" w:type="dxa"/>
            <w:gridSpan w:val="2"/>
            <w:vAlign w:val="center"/>
          </w:tcPr>
          <w:p w14:paraId="30F5D324" w14:textId="77777777" w:rsidR="00F84D79" w:rsidRDefault="00F84D79" w:rsidP="00A5603A">
            <w:pPr>
              <w:pStyle w:val="instruct"/>
              <w:jc w:val="both"/>
              <w:rPr>
                <w:b/>
                <w:bCs/>
                <w:sz w:val="22"/>
                <w:szCs w:val="22"/>
              </w:rPr>
            </w:pPr>
            <w:r>
              <w:rPr>
                <w:sz w:val="22"/>
                <w:szCs w:val="22"/>
              </w:rPr>
              <w:t>*IMM sau alt tip de întreprindere</w:t>
            </w:r>
          </w:p>
        </w:tc>
      </w:tr>
    </w:tbl>
    <w:p w14:paraId="00682EA3" w14:textId="56470BD7" w:rsidR="00F84D79" w:rsidRPr="00F84D79" w:rsidRDefault="00F84D79" w:rsidP="00F84D79">
      <w:pPr>
        <w:pStyle w:val="Heading2"/>
        <w:numPr>
          <w:ilvl w:val="0"/>
          <w:numId w:val="0"/>
        </w:numPr>
        <w:rPr>
          <w:color w:val="7030A0"/>
          <w:szCs w:val="22"/>
        </w:rPr>
      </w:pPr>
      <w:r w:rsidRPr="00F84D79">
        <w:rPr>
          <w:color w:val="7030A0"/>
          <w:szCs w:val="22"/>
        </w:rPr>
        <w:t>1.</w:t>
      </w:r>
      <w:r w:rsidR="000C5390">
        <w:rPr>
          <w:color w:val="7030A0"/>
          <w:szCs w:val="22"/>
        </w:rPr>
        <w:t>2</w:t>
      </w:r>
      <w:r w:rsidRPr="00F84D79">
        <w:rPr>
          <w:color w:val="7030A0"/>
          <w:szCs w:val="22"/>
        </w:rPr>
        <w:t>.2. Taxa pe valoarea adăugată</w:t>
      </w:r>
    </w:p>
    <w:p w14:paraId="37D1E24E" w14:textId="25A2ED5C" w:rsidR="00F84D79" w:rsidRDefault="00F84D79" w:rsidP="00F84D79">
      <w:pPr>
        <w:pStyle w:val="Heading3"/>
        <w:rPr>
          <w:sz w:val="22"/>
          <w:szCs w:val="22"/>
        </w:rPr>
      </w:pPr>
      <w:r>
        <w:rPr>
          <w:sz w:val="22"/>
          <w:szCs w:val="22"/>
        </w:rPr>
        <w:t>Întreprinderea parteneră este plătitoare de TVA?</w:t>
      </w:r>
    </w:p>
    <w:p w14:paraId="09E3A1EF" w14:textId="77777777" w:rsidR="00F84D79" w:rsidRDefault="00F84D79" w:rsidP="00F84D79">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r>
        <w:rPr>
          <w:sz w:val="22"/>
          <w:szCs w:val="22"/>
        </w:rPr>
        <w:fldChar w:fldCharType="end"/>
      </w:r>
      <w:r>
        <w:rPr>
          <w:sz w:val="22"/>
          <w:szCs w:val="22"/>
        </w:rPr>
        <w:t xml:space="preserve"> Da </w:t>
      </w:r>
    </w:p>
    <w:p w14:paraId="7CC7F648" w14:textId="77777777" w:rsidR="00F84D79" w:rsidRDefault="00F84D79" w:rsidP="00F84D79">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r>
        <w:rPr>
          <w:sz w:val="22"/>
          <w:szCs w:val="22"/>
        </w:rPr>
        <w:fldChar w:fldCharType="end"/>
      </w:r>
      <w:r>
        <w:rPr>
          <w:sz w:val="22"/>
          <w:szCs w:val="22"/>
        </w:rPr>
        <w:t xml:space="preserve"> Nu</w:t>
      </w:r>
    </w:p>
    <w:p w14:paraId="1E402BA8" w14:textId="77777777" w:rsidR="00F84D79" w:rsidRDefault="00F84D79" w:rsidP="00F84D79">
      <w:pPr>
        <w:rPr>
          <w:sz w:val="22"/>
          <w:szCs w:val="22"/>
        </w:rPr>
      </w:pPr>
    </w:p>
    <w:p w14:paraId="1ED79D7B" w14:textId="14893CB9" w:rsidR="00F84D79" w:rsidRPr="00F84D79" w:rsidRDefault="00F84D79" w:rsidP="00F84D79">
      <w:pPr>
        <w:pStyle w:val="Heading2"/>
        <w:numPr>
          <w:ilvl w:val="0"/>
          <w:numId w:val="0"/>
        </w:numPr>
        <w:rPr>
          <w:color w:val="7030A0"/>
          <w:szCs w:val="22"/>
        </w:rPr>
      </w:pPr>
      <w:r w:rsidRPr="00F84D79">
        <w:rPr>
          <w:color w:val="7030A0"/>
          <w:szCs w:val="22"/>
        </w:rPr>
        <w:t>1.</w:t>
      </w:r>
      <w:r w:rsidR="000C5390">
        <w:rPr>
          <w:color w:val="7030A0"/>
          <w:szCs w:val="22"/>
        </w:rPr>
        <w:t>2</w:t>
      </w:r>
      <w:r w:rsidRPr="00F84D79">
        <w:rPr>
          <w:color w:val="7030A0"/>
          <w:szCs w:val="22"/>
        </w:rPr>
        <w:t xml:space="preserve">.3. Reprezentantul legal/împuternicitul </w:t>
      </w:r>
      <w:r>
        <w:rPr>
          <w:color w:val="7030A0"/>
          <w:szCs w:val="22"/>
        </w:rPr>
        <w:t>Partenerului</w:t>
      </w:r>
      <w:r w:rsidRPr="00F84D79">
        <w:rPr>
          <w:color w:val="7030A0"/>
          <w:szCs w:val="22"/>
        </w:rPr>
        <w:t xml:space="preserve"> </w:t>
      </w:r>
    </w:p>
    <w:p w14:paraId="50C13C2B" w14:textId="1C05DA43" w:rsidR="00F84D79" w:rsidRDefault="00F84D79" w:rsidP="00F84D79">
      <w:pPr>
        <w:pStyle w:val="instruct"/>
        <w:jc w:val="both"/>
        <w:rPr>
          <w:sz w:val="22"/>
          <w:szCs w:val="22"/>
        </w:rPr>
      </w:pPr>
      <w:r>
        <w:rPr>
          <w:sz w:val="22"/>
          <w:szCs w:val="22"/>
        </w:rPr>
        <w:t>Reprezentantul legal/împuternicitul Partenerului este persoana care are dreptul, conform actelor de constituire/ statut  să reprezinte întreprinderea parteneră şi să semneze în numele acesteia.</w:t>
      </w:r>
    </w:p>
    <w:p w14:paraId="202E1836" w14:textId="77777777" w:rsidR="00F84D79" w:rsidRDefault="00F84D79" w:rsidP="00F84D79">
      <w:pPr>
        <w:pStyle w:val="instruct"/>
        <w:jc w:val="both"/>
        <w:rPr>
          <w:sz w:val="22"/>
          <w:szCs w:val="22"/>
        </w:rPr>
      </w:pPr>
    </w:p>
    <w:tbl>
      <w:tblPr>
        <w:tblW w:w="8899" w:type="dxa"/>
        <w:tblLayout w:type="fixed"/>
        <w:tblLook w:val="0000" w:firstRow="0" w:lastRow="0" w:firstColumn="0" w:lastColumn="0" w:noHBand="0" w:noVBand="0"/>
      </w:tblPr>
      <w:tblGrid>
        <w:gridCol w:w="2061"/>
        <w:gridCol w:w="6329"/>
        <w:gridCol w:w="509"/>
      </w:tblGrid>
      <w:tr w:rsidR="00F84D79" w14:paraId="78A502EE"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23639A3F" w14:textId="77777777" w:rsidR="00F84D79" w:rsidRDefault="00F84D79"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6837" w:type="dxa"/>
            <w:gridSpan w:val="2"/>
            <w:tcBorders>
              <w:top w:val="single" w:sz="4" w:space="0" w:color="000000"/>
              <w:left w:val="single" w:sz="4" w:space="0" w:color="000000"/>
              <w:bottom w:val="single" w:sz="4" w:space="0" w:color="000000"/>
              <w:right w:val="single" w:sz="4" w:space="0" w:color="000000"/>
            </w:tcBorders>
          </w:tcPr>
          <w:p w14:paraId="3F21396E" w14:textId="77777777" w:rsidR="00F84D79" w:rsidRDefault="00F84D79" w:rsidP="00A5603A">
            <w:pPr>
              <w:pStyle w:val="instruct"/>
              <w:jc w:val="both"/>
              <w:rPr>
                <w:sz w:val="22"/>
                <w:szCs w:val="22"/>
              </w:rPr>
            </w:pPr>
            <w:r>
              <w:rPr>
                <w:sz w:val="22"/>
                <w:szCs w:val="22"/>
              </w:rPr>
              <w:t>Completaţi cu prenumele şi numele complet al reprezentantului legal/împuternicitului, inclusiv iniţiala tatălui, aşa cum apare în cartea de identitate</w:t>
            </w:r>
          </w:p>
        </w:tc>
      </w:tr>
      <w:tr w:rsidR="00F84D79" w14:paraId="4A839442"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6D6E59B9" w14:textId="77777777" w:rsidR="00F84D79" w:rsidRDefault="00F84D79" w:rsidP="00A5603A">
            <w:pPr>
              <w:widowControl w:val="0"/>
              <w:spacing w:before="40" w:after="40"/>
              <w:rPr>
                <w:b/>
                <w:bCs/>
                <w:sz w:val="22"/>
                <w:szCs w:val="22"/>
              </w:rPr>
            </w:pPr>
            <w:r>
              <w:rPr>
                <w:b/>
                <w:bCs/>
                <w:sz w:val="22"/>
                <w:szCs w:val="22"/>
              </w:rPr>
              <w:t>Funcţia</w:t>
            </w:r>
          </w:p>
        </w:tc>
        <w:tc>
          <w:tcPr>
            <w:tcW w:w="6837" w:type="dxa"/>
            <w:gridSpan w:val="2"/>
            <w:tcBorders>
              <w:top w:val="single" w:sz="4" w:space="0" w:color="000000"/>
              <w:left w:val="single" w:sz="4" w:space="0" w:color="000000"/>
              <w:bottom w:val="single" w:sz="4" w:space="0" w:color="000000"/>
              <w:right w:val="single" w:sz="4" w:space="0" w:color="000000"/>
            </w:tcBorders>
          </w:tcPr>
          <w:p w14:paraId="3D74F263" w14:textId="77777777" w:rsidR="00F84D79" w:rsidRDefault="00F84D79" w:rsidP="00A5603A">
            <w:pPr>
              <w:widowControl w:val="0"/>
              <w:spacing w:before="40" w:after="40"/>
              <w:rPr>
                <w:rFonts w:cs="Arial"/>
                <w:sz w:val="22"/>
                <w:szCs w:val="22"/>
              </w:rPr>
            </w:pPr>
          </w:p>
        </w:tc>
      </w:tr>
      <w:tr w:rsidR="00F84D79" w14:paraId="13A2FD9F"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34DB8F14" w14:textId="77777777" w:rsidR="00F84D79" w:rsidRDefault="00F84D79" w:rsidP="00A5603A">
            <w:pPr>
              <w:widowControl w:val="0"/>
              <w:spacing w:before="40" w:after="40"/>
              <w:rPr>
                <w:b/>
                <w:bCs/>
                <w:sz w:val="22"/>
                <w:szCs w:val="22"/>
              </w:rPr>
            </w:pPr>
            <w:r>
              <w:rPr>
                <w:b/>
                <w:bCs/>
                <w:sz w:val="22"/>
                <w:szCs w:val="22"/>
              </w:rPr>
              <w:t>Numărul de telefon</w:t>
            </w:r>
          </w:p>
        </w:tc>
        <w:tc>
          <w:tcPr>
            <w:tcW w:w="6837" w:type="dxa"/>
            <w:gridSpan w:val="2"/>
            <w:tcBorders>
              <w:top w:val="single" w:sz="4" w:space="0" w:color="000000"/>
              <w:left w:val="single" w:sz="4" w:space="0" w:color="000000"/>
              <w:bottom w:val="single" w:sz="4" w:space="0" w:color="000000"/>
              <w:right w:val="single" w:sz="4" w:space="0" w:color="000000"/>
            </w:tcBorders>
          </w:tcPr>
          <w:p w14:paraId="660CC9B4" w14:textId="77777777" w:rsidR="00F84D79" w:rsidRDefault="00F84D79" w:rsidP="00A5603A">
            <w:pPr>
              <w:widowControl w:val="0"/>
              <w:spacing w:before="40" w:after="40"/>
              <w:rPr>
                <w:rFonts w:cs="Arial"/>
                <w:sz w:val="22"/>
                <w:szCs w:val="22"/>
              </w:rPr>
            </w:pPr>
          </w:p>
        </w:tc>
      </w:tr>
      <w:tr w:rsidR="00F84D79" w14:paraId="5BAAE1EE" w14:textId="77777777" w:rsidTr="00A5603A">
        <w:tc>
          <w:tcPr>
            <w:tcW w:w="2061" w:type="dxa"/>
            <w:tcBorders>
              <w:top w:val="single" w:sz="4" w:space="0" w:color="000000"/>
              <w:left w:val="single" w:sz="4" w:space="0" w:color="000000"/>
              <w:bottom w:val="single" w:sz="4" w:space="0" w:color="000000"/>
              <w:right w:val="single" w:sz="4" w:space="0" w:color="000000"/>
            </w:tcBorders>
          </w:tcPr>
          <w:p w14:paraId="6EE88092" w14:textId="77777777" w:rsidR="00F84D79" w:rsidRDefault="00F84D79" w:rsidP="00A5603A">
            <w:pPr>
              <w:widowControl w:val="0"/>
              <w:spacing w:before="40" w:after="40"/>
              <w:rPr>
                <w:b/>
                <w:bCs/>
                <w:sz w:val="22"/>
                <w:szCs w:val="22"/>
              </w:rPr>
            </w:pPr>
            <w:r>
              <w:rPr>
                <w:b/>
                <w:bCs/>
                <w:sz w:val="22"/>
                <w:szCs w:val="22"/>
              </w:rPr>
              <w:t>Email</w:t>
            </w:r>
          </w:p>
        </w:tc>
        <w:tc>
          <w:tcPr>
            <w:tcW w:w="6837" w:type="dxa"/>
            <w:gridSpan w:val="2"/>
            <w:tcBorders>
              <w:top w:val="single" w:sz="4" w:space="0" w:color="000000"/>
              <w:left w:val="single" w:sz="4" w:space="0" w:color="000000"/>
              <w:bottom w:val="single" w:sz="4" w:space="0" w:color="000000"/>
              <w:right w:val="single" w:sz="4" w:space="0" w:color="000000"/>
            </w:tcBorders>
          </w:tcPr>
          <w:p w14:paraId="689949A3" w14:textId="77777777" w:rsidR="00F84D79" w:rsidRDefault="00F84D79" w:rsidP="00A5603A">
            <w:pPr>
              <w:widowControl w:val="0"/>
              <w:spacing w:before="40" w:after="40"/>
              <w:rPr>
                <w:rFonts w:cs="Arial"/>
                <w:sz w:val="22"/>
                <w:szCs w:val="22"/>
              </w:rPr>
            </w:pPr>
          </w:p>
        </w:tc>
      </w:tr>
      <w:tr w:rsidR="00F84D79" w14:paraId="2A83A315" w14:textId="77777777" w:rsidTr="00A5603A">
        <w:trPr>
          <w:trHeight w:val="364"/>
        </w:trPr>
        <w:tc>
          <w:tcPr>
            <w:tcW w:w="8389" w:type="dxa"/>
            <w:gridSpan w:val="2"/>
            <w:vAlign w:val="center"/>
          </w:tcPr>
          <w:p w14:paraId="45AA60FF" w14:textId="77777777" w:rsidR="00F84D79" w:rsidRDefault="00F84D79" w:rsidP="00A5603A">
            <w:pPr>
              <w:pStyle w:val="instruct"/>
              <w:jc w:val="both"/>
              <w:rPr>
                <w:b/>
                <w:bCs/>
                <w:sz w:val="22"/>
                <w:szCs w:val="22"/>
              </w:rPr>
            </w:pPr>
          </w:p>
        </w:tc>
        <w:tc>
          <w:tcPr>
            <w:tcW w:w="509" w:type="dxa"/>
          </w:tcPr>
          <w:p w14:paraId="3457E1F1" w14:textId="77777777" w:rsidR="00F84D79" w:rsidRDefault="00F84D79" w:rsidP="00A5603A">
            <w:pPr>
              <w:widowControl w:val="0"/>
            </w:pPr>
          </w:p>
        </w:tc>
      </w:tr>
    </w:tbl>
    <w:p w14:paraId="3B7C8333" w14:textId="00A07748" w:rsidR="0027245E" w:rsidRDefault="00F84D79" w:rsidP="00F84D79">
      <w:pPr>
        <w:pStyle w:val="Heading2"/>
        <w:numPr>
          <w:ilvl w:val="0"/>
          <w:numId w:val="0"/>
        </w:numPr>
        <w:rPr>
          <w:color w:val="7030A0"/>
          <w:szCs w:val="22"/>
        </w:rPr>
      </w:pPr>
      <w:r>
        <w:rPr>
          <w:color w:val="7030A0"/>
          <w:szCs w:val="22"/>
        </w:rPr>
        <w:t>1.</w:t>
      </w:r>
      <w:r w:rsidR="000C5390">
        <w:rPr>
          <w:color w:val="7030A0"/>
          <w:szCs w:val="22"/>
        </w:rPr>
        <w:t>2</w:t>
      </w:r>
      <w:r>
        <w:rPr>
          <w:color w:val="7030A0"/>
          <w:szCs w:val="22"/>
        </w:rPr>
        <w:t xml:space="preserve">.4. </w:t>
      </w:r>
      <w:r w:rsidR="0027245E">
        <w:rPr>
          <w:color w:val="7030A0"/>
          <w:szCs w:val="22"/>
        </w:rPr>
        <w:t>Responsabil de proiect (manager de proiect) pentru Partener</w:t>
      </w:r>
    </w:p>
    <w:p w14:paraId="42BCB04E" w14:textId="0FB4E53B" w:rsidR="0027245E" w:rsidRDefault="0027245E" w:rsidP="0027245E">
      <w:pPr>
        <w:pStyle w:val="instruct"/>
        <w:jc w:val="both"/>
        <w:rPr>
          <w:sz w:val="22"/>
          <w:szCs w:val="22"/>
        </w:rPr>
      </w:pPr>
      <w:r>
        <w:rPr>
          <w:sz w:val="22"/>
          <w:szCs w:val="22"/>
        </w:rPr>
        <w:t xml:space="preserve">Completaţi această secţiune doar dacă responsabilul de proiect (managerul de proiect) este diferită de reprezentantul legal/împuternicit </w:t>
      </w:r>
    </w:p>
    <w:tbl>
      <w:tblPr>
        <w:tblW w:w="8899" w:type="dxa"/>
        <w:tblLayout w:type="fixed"/>
        <w:tblLook w:val="0000" w:firstRow="0" w:lastRow="0" w:firstColumn="0" w:lastColumn="0" w:noHBand="0" w:noVBand="0"/>
      </w:tblPr>
      <w:tblGrid>
        <w:gridCol w:w="2061"/>
        <w:gridCol w:w="6329"/>
        <w:gridCol w:w="509"/>
      </w:tblGrid>
      <w:tr w:rsidR="0027245E" w14:paraId="0F4763AA"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1488364F" w14:textId="77777777" w:rsidR="0027245E" w:rsidRDefault="0027245E"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6838" w:type="dxa"/>
            <w:gridSpan w:val="2"/>
            <w:tcBorders>
              <w:top w:val="single" w:sz="4" w:space="0" w:color="000000"/>
              <w:left w:val="single" w:sz="4" w:space="0" w:color="000000"/>
              <w:bottom w:val="single" w:sz="4" w:space="0" w:color="000000"/>
              <w:right w:val="single" w:sz="4" w:space="0" w:color="000000"/>
            </w:tcBorders>
          </w:tcPr>
          <w:p w14:paraId="4898216E" w14:textId="536D1D32" w:rsidR="0027245E" w:rsidRDefault="0027245E" w:rsidP="00A5603A">
            <w:pPr>
              <w:pStyle w:val="instruct"/>
              <w:jc w:val="both"/>
              <w:rPr>
                <w:sz w:val="22"/>
                <w:szCs w:val="22"/>
              </w:rPr>
            </w:pPr>
            <w:r>
              <w:rPr>
                <w:sz w:val="22"/>
                <w:szCs w:val="22"/>
              </w:rPr>
              <w:t>Completaţi cu prenumele şi numele complet responsabilului de proiect, inclusiv iniţiala tatălui, aşa cum apare în cartea de identitate</w:t>
            </w:r>
          </w:p>
        </w:tc>
      </w:tr>
      <w:tr w:rsidR="0027245E" w14:paraId="1C4B7F3B"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40C7170C" w14:textId="77777777" w:rsidR="0027245E" w:rsidRDefault="0027245E" w:rsidP="00A5603A">
            <w:pPr>
              <w:widowControl w:val="0"/>
              <w:spacing w:before="40" w:after="40"/>
              <w:rPr>
                <w:b/>
                <w:bCs/>
                <w:sz w:val="22"/>
                <w:szCs w:val="22"/>
              </w:rPr>
            </w:pPr>
            <w:r>
              <w:rPr>
                <w:b/>
                <w:bCs/>
                <w:sz w:val="22"/>
                <w:szCs w:val="22"/>
              </w:rPr>
              <w:t>Funcţia</w:t>
            </w:r>
          </w:p>
        </w:tc>
        <w:tc>
          <w:tcPr>
            <w:tcW w:w="6838" w:type="dxa"/>
            <w:gridSpan w:val="2"/>
            <w:tcBorders>
              <w:top w:val="single" w:sz="4" w:space="0" w:color="000000"/>
              <w:left w:val="single" w:sz="4" w:space="0" w:color="000000"/>
              <w:bottom w:val="single" w:sz="4" w:space="0" w:color="000000"/>
              <w:right w:val="single" w:sz="4" w:space="0" w:color="000000"/>
            </w:tcBorders>
          </w:tcPr>
          <w:p w14:paraId="30CBFA3B" w14:textId="77777777" w:rsidR="0027245E" w:rsidRDefault="0027245E" w:rsidP="00A5603A">
            <w:pPr>
              <w:widowControl w:val="0"/>
              <w:spacing w:before="40" w:after="40"/>
              <w:rPr>
                <w:rFonts w:cs="Arial"/>
                <w:sz w:val="22"/>
                <w:szCs w:val="22"/>
              </w:rPr>
            </w:pPr>
          </w:p>
        </w:tc>
      </w:tr>
      <w:tr w:rsidR="0027245E" w14:paraId="2ACE9105"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175CAD17" w14:textId="77777777" w:rsidR="0027245E" w:rsidRDefault="0027245E" w:rsidP="00A5603A">
            <w:pPr>
              <w:widowControl w:val="0"/>
              <w:spacing w:before="40" w:after="40"/>
              <w:rPr>
                <w:b/>
                <w:bCs/>
                <w:sz w:val="22"/>
                <w:szCs w:val="22"/>
              </w:rPr>
            </w:pPr>
            <w:r>
              <w:rPr>
                <w:b/>
                <w:bCs/>
                <w:sz w:val="22"/>
                <w:szCs w:val="22"/>
              </w:rPr>
              <w:t>Numărul de telefon</w:t>
            </w:r>
          </w:p>
        </w:tc>
        <w:tc>
          <w:tcPr>
            <w:tcW w:w="6838" w:type="dxa"/>
            <w:gridSpan w:val="2"/>
            <w:tcBorders>
              <w:top w:val="single" w:sz="4" w:space="0" w:color="000000"/>
              <w:left w:val="single" w:sz="4" w:space="0" w:color="000000"/>
              <w:bottom w:val="single" w:sz="4" w:space="0" w:color="000000"/>
              <w:right w:val="single" w:sz="4" w:space="0" w:color="000000"/>
            </w:tcBorders>
          </w:tcPr>
          <w:p w14:paraId="5968F6BD" w14:textId="77777777" w:rsidR="0027245E" w:rsidRDefault="0027245E" w:rsidP="00A5603A">
            <w:pPr>
              <w:widowControl w:val="0"/>
              <w:spacing w:before="40" w:after="40"/>
              <w:rPr>
                <w:rFonts w:cs="Arial"/>
                <w:sz w:val="22"/>
                <w:szCs w:val="22"/>
              </w:rPr>
            </w:pPr>
          </w:p>
        </w:tc>
      </w:tr>
      <w:tr w:rsidR="0027245E" w14:paraId="4ED931BE" w14:textId="77777777" w:rsidTr="0027245E">
        <w:tc>
          <w:tcPr>
            <w:tcW w:w="2061" w:type="dxa"/>
            <w:tcBorders>
              <w:top w:val="single" w:sz="4" w:space="0" w:color="000000"/>
              <w:left w:val="single" w:sz="4" w:space="0" w:color="000000"/>
              <w:bottom w:val="single" w:sz="4" w:space="0" w:color="000000"/>
              <w:right w:val="single" w:sz="4" w:space="0" w:color="000000"/>
            </w:tcBorders>
          </w:tcPr>
          <w:p w14:paraId="519E36EB" w14:textId="77777777" w:rsidR="0027245E" w:rsidRDefault="0027245E" w:rsidP="00A5603A">
            <w:pPr>
              <w:widowControl w:val="0"/>
              <w:spacing w:before="40" w:after="40"/>
              <w:rPr>
                <w:b/>
                <w:bCs/>
                <w:sz w:val="22"/>
                <w:szCs w:val="22"/>
              </w:rPr>
            </w:pPr>
            <w:r>
              <w:rPr>
                <w:b/>
                <w:bCs/>
                <w:sz w:val="22"/>
                <w:szCs w:val="22"/>
              </w:rPr>
              <w:t>Email</w:t>
            </w:r>
          </w:p>
        </w:tc>
        <w:tc>
          <w:tcPr>
            <w:tcW w:w="6838" w:type="dxa"/>
            <w:gridSpan w:val="2"/>
            <w:tcBorders>
              <w:top w:val="single" w:sz="4" w:space="0" w:color="000000"/>
              <w:left w:val="single" w:sz="4" w:space="0" w:color="000000"/>
              <w:bottom w:val="single" w:sz="4" w:space="0" w:color="000000"/>
              <w:right w:val="single" w:sz="4" w:space="0" w:color="000000"/>
            </w:tcBorders>
          </w:tcPr>
          <w:p w14:paraId="3DADC7DD" w14:textId="77777777" w:rsidR="0027245E" w:rsidRDefault="0027245E" w:rsidP="00A5603A">
            <w:pPr>
              <w:widowControl w:val="0"/>
              <w:spacing w:before="40" w:after="40"/>
              <w:rPr>
                <w:rFonts w:cs="Arial"/>
                <w:sz w:val="22"/>
                <w:szCs w:val="22"/>
              </w:rPr>
            </w:pPr>
          </w:p>
        </w:tc>
      </w:tr>
      <w:tr w:rsidR="0027245E" w14:paraId="7313DC41" w14:textId="77777777" w:rsidTr="0027245E">
        <w:trPr>
          <w:trHeight w:val="364"/>
        </w:trPr>
        <w:tc>
          <w:tcPr>
            <w:tcW w:w="8390" w:type="dxa"/>
            <w:gridSpan w:val="2"/>
            <w:vAlign w:val="center"/>
          </w:tcPr>
          <w:p w14:paraId="7D56124C" w14:textId="77777777" w:rsidR="0027245E" w:rsidRDefault="0027245E" w:rsidP="00A5603A">
            <w:pPr>
              <w:pStyle w:val="instruct"/>
              <w:jc w:val="both"/>
              <w:rPr>
                <w:b/>
                <w:bCs/>
                <w:sz w:val="22"/>
                <w:szCs w:val="22"/>
              </w:rPr>
            </w:pPr>
          </w:p>
        </w:tc>
        <w:tc>
          <w:tcPr>
            <w:tcW w:w="509" w:type="dxa"/>
          </w:tcPr>
          <w:p w14:paraId="6A08EA5D" w14:textId="77777777" w:rsidR="0027245E" w:rsidRDefault="0027245E" w:rsidP="00A5603A">
            <w:pPr>
              <w:widowControl w:val="0"/>
            </w:pPr>
          </w:p>
        </w:tc>
      </w:tr>
    </w:tbl>
    <w:p w14:paraId="17142FE1" w14:textId="1C11C62E" w:rsidR="00F84D79" w:rsidRDefault="0027245E" w:rsidP="00F84D79">
      <w:pPr>
        <w:pStyle w:val="Heading2"/>
        <w:numPr>
          <w:ilvl w:val="0"/>
          <w:numId w:val="0"/>
        </w:numPr>
        <w:rPr>
          <w:color w:val="7030A0"/>
          <w:szCs w:val="22"/>
        </w:rPr>
      </w:pPr>
      <w:r>
        <w:rPr>
          <w:color w:val="7030A0"/>
          <w:szCs w:val="22"/>
        </w:rPr>
        <w:t xml:space="preserve">1.2.5.  </w:t>
      </w:r>
      <w:r w:rsidR="00F84D79">
        <w:rPr>
          <w:color w:val="7030A0"/>
          <w:szCs w:val="22"/>
        </w:rPr>
        <w:t xml:space="preserve">Persoana de contact </w:t>
      </w:r>
      <w:r w:rsidR="000739D0">
        <w:rPr>
          <w:color w:val="7030A0"/>
          <w:szCs w:val="22"/>
        </w:rPr>
        <w:t>Partener</w:t>
      </w:r>
    </w:p>
    <w:p w14:paraId="7C7D76A5" w14:textId="71915D6F" w:rsidR="00F84D79" w:rsidRDefault="00F84D79" w:rsidP="00F84D79">
      <w:pPr>
        <w:pStyle w:val="instruct"/>
        <w:jc w:val="both"/>
        <w:rPr>
          <w:sz w:val="22"/>
          <w:szCs w:val="22"/>
        </w:rPr>
      </w:pPr>
      <w:r>
        <w:rPr>
          <w:sz w:val="22"/>
          <w:szCs w:val="22"/>
        </w:rPr>
        <w:t>Completaţi această secţiune doar dacă persoana de contact este diferită de reprezentantul legal/împuternicit</w:t>
      </w:r>
      <w:r w:rsidR="0027245E">
        <w:rPr>
          <w:sz w:val="22"/>
          <w:szCs w:val="22"/>
        </w:rPr>
        <w:t xml:space="preserve"> sau de responsabilul de proiect (managerul de proiect)</w:t>
      </w:r>
    </w:p>
    <w:p w14:paraId="743D82B6" w14:textId="15E4597F" w:rsidR="00F84D79" w:rsidRDefault="00F84D79" w:rsidP="00F84D79">
      <w:pPr>
        <w:pStyle w:val="instruct"/>
        <w:jc w:val="both"/>
        <w:rPr>
          <w:sz w:val="22"/>
          <w:szCs w:val="22"/>
        </w:rPr>
      </w:pPr>
      <w:r>
        <w:rPr>
          <w:sz w:val="22"/>
          <w:szCs w:val="22"/>
        </w:rPr>
        <w:t>Persoana de contact este persoana desemnată de Partener să menţină contactul cu administratorul de ajutor de stat în procesul de verificare a cererii de finanţare.</w:t>
      </w:r>
    </w:p>
    <w:tbl>
      <w:tblPr>
        <w:tblW w:w="9396" w:type="dxa"/>
        <w:tblLayout w:type="fixed"/>
        <w:tblLook w:val="0000" w:firstRow="0" w:lastRow="0" w:firstColumn="0" w:lastColumn="0" w:noHBand="0" w:noVBand="0"/>
      </w:tblPr>
      <w:tblGrid>
        <w:gridCol w:w="2087"/>
        <w:gridCol w:w="7309"/>
      </w:tblGrid>
      <w:tr w:rsidR="00F84D79" w14:paraId="1BC4CC2C"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76CC7A2C" w14:textId="77777777" w:rsidR="00F84D79" w:rsidRDefault="00F84D79"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1D77E625" w14:textId="77777777" w:rsidR="00F84D79" w:rsidRDefault="00F84D79" w:rsidP="00A5603A">
            <w:pPr>
              <w:pStyle w:val="instruct"/>
              <w:rPr>
                <w:sz w:val="22"/>
                <w:szCs w:val="22"/>
              </w:rPr>
            </w:pPr>
            <w:r>
              <w:rPr>
                <w:sz w:val="22"/>
                <w:szCs w:val="22"/>
              </w:rPr>
              <w:t>Completaţi cu prenumele şi numele complet al persoanei de contact, inclusiv iniţiala tatălui, aşa cum apare în cartea de identitate</w:t>
            </w:r>
          </w:p>
        </w:tc>
      </w:tr>
      <w:tr w:rsidR="00F84D79" w14:paraId="69D2B22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7D96656" w14:textId="77777777" w:rsidR="00F84D79" w:rsidRDefault="00F84D79" w:rsidP="00A5603A">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1A37CD7B" w14:textId="77777777" w:rsidR="00F84D79" w:rsidRDefault="00F84D79" w:rsidP="00A5603A">
            <w:pPr>
              <w:widowControl w:val="0"/>
              <w:spacing w:before="40" w:after="40"/>
              <w:rPr>
                <w:rFonts w:cs="Arial"/>
                <w:sz w:val="22"/>
                <w:szCs w:val="22"/>
              </w:rPr>
            </w:pPr>
          </w:p>
        </w:tc>
      </w:tr>
      <w:tr w:rsidR="00F84D79" w14:paraId="33D179A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309BDDD" w14:textId="77777777" w:rsidR="00F84D79" w:rsidRDefault="00F84D79" w:rsidP="00A5603A">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37C5A180" w14:textId="77777777" w:rsidR="00F84D79" w:rsidRDefault="00F84D79" w:rsidP="00A5603A">
            <w:pPr>
              <w:widowControl w:val="0"/>
              <w:spacing w:before="40" w:after="40"/>
              <w:rPr>
                <w:rFonts w:cs="Arial"/>
                <w:sz w:val="22"/>
                <w:szCs w:val="22"/>
              </w:rPr>
            </w:pPr>
          </w:p>
        </w:tc>
      </w:tr>
      <w:tr w:rsidR="00F84D79" w14:paraId="01A4EEAC"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0634C075" w14:textId="77777777" w:rsidR="00F84D79" w:rsidRDefault="00F84D79" w:rsidP="00A5603A">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30C7F23D" w14:textId="77777777" w:rsidR="00F84D79" w:rsidRDefault="00F84D79" w:rsidP="00A5603A">
            <w:pPr>
              <w:widowControl w:val="0"/>
              <w:spacing w:before="40" w:after="40"/>
              <w:rPr>
                <w:rFonts w:cs="Arial"/>
                <w:sz w:val="22"/>
                <w:szCs w:val="22"/>
              </w:rPr>
            </w:pPr>
          </w:p>
        </w:tc>
      </w:tr>
    </w:tbl>
    <w:p w14:paraId="2F64EE2A" w14:textId="6F41E544" w:rsidR="00F84D79" w:rsidRDefault="00F84D79" w:rsidP="00F84D79">
      <w:pPr>
        <w:pStyle w:val="Heading2"/>
        <w:numPr>
          <w:ilvl w:val="0"/>
          <w:numId w:val="0"/>
        </w:numPr>
        <w:rPr>
          <w:color w:val="7030A0"/>
          <w:szCs w:val="22"/>
        </w:rPr>
      </w:pPr>
      <w:r>
        <w:rPr>
          <w:color w:val="7030A0"/>
          <w:szCs w:val="22"/>
        </w:rPr>
        <w:t>1.</w:t>
      </w:r>
      <w:r w:rsidR="000C5390">
        <w:rPr>
          <w:color w:val="7030A0"/>
          <w:szCs w:val="22"/>
        </w:rPr>
        <w:t>2</w:t>
      </w:r>
      <w:r>
        <w:rPr>
          <w:color w:val="7030A0"/>
          <w:szCs w:val="22"/>
        </w:rPr>
        <w:t>.</w:t>
      </w:r>
      <w:r w:rsidR="0027245E">
        <w:rPr>
          <w:color w:val="7030A0"/>
          <w:szCs w:val="22"/>
        </w:rPr>
        <w:t>6</w:t>
      </w:r>
      <w:r>
        <w:rPr>
          <w:color w:val="7030A0"/>
          <w:szCs w:val="22"/>
        </w:rPr>
        <w:t>. Persoana responsabilă cu operaţiunile financiare</w:t>
      </w:r>
      <w:r w:rsidR="00881073">
        <w:rPr>
          <w:color w:val="7030A0"/>
          <w:szCs w:val="22"/>
        </w:rPr>
        <w:t xml:space="preserve"> la Partener</w:t>
      </w:r>
    </w:p>
    <w:p w14:paraId="4E118525" w14:textId="77777777" w:rsidR="00F84D79" w:rsidRDefault="00F84D79" w:rsidP="00F84D79">
      <w:pPr>
        <w:pStyle w:val="instruct"/>
        <w:jc w:val="both"/>
        <w:rPr>
          <w:sz w:val="22"/>
          <w:szCs w:val="22"/>
        </w:rPr>
      </w:pPr>
      <w:r>
        <w:rPr>
          <w:sz w:val="22"/>
          <w:szCs w:val="22"/>
        </w:rPr>
        <w:t>Persoana responsabilă cu operaţiunile financiare este persoana care are dreptul de semnătură în cadrul operaţiunilor financiar-bancare.</w:t>
      </w:r>
    </w:p>
    <w:tbl>
      <w:tblPr>
        <w:tblW w:w="9396" w:type="dxa"/>
        <w:tblLayout w:type="fixed"/>
        <w:tblLook w:val="0000" w:firstRow="0" w:lastRow="0" w:firstColumn="0" w:lastColumn="0" w:noHBand="0" w:noVBand="0"/>
      </w:tblPr>
      <w:tblGrid>
        <w:gridCol w:w="2087"/>
        <w:gridCol w:w="7309"/>
      </w:tblGrid>
      <w:tr w:rsidR="00F84D79" w14:paraId="782DEDD4"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12DB127" w14:textId="77777777" w:rsidR="00F84D79" w:rsidRDefault="00F84D79" w:rsidP="00A5603A">
            <w:pPr>
              <w:widowControl w:val="0"/>
              <w:spacing w:before="40" w:after="40"/>
              <w:rPr>
                <w:b/>
                <w:bCs/>
                <w:sz w:val="22"/>
                <w:szCs w:val="22"/>
                <w:lang w:eastAsia="sk-SK"/>
              </w:rPr>
            </w:pPr>
            <w:r>
              <w:rPr>
                <w:b/>
                <w:bCs/>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20F1D2BA" w14:textId="77777777" w:rsidR="00F84D79" w:rsidRDefault="00F84D79" w:rsidP="00A5603A">
            <w:pPr>
              <w:pStyle w:val="instruct"/>
              <w:jc w:val="both"/>
              <w:rPr>
                <w:sz w:val="22"/>
                <w:szCs w:val="22"/>
              </w:rPr>
            </w:pPr>
            <w:r>
              <w:rPr>
                <w:sz w:val="22"/>
                <w:szCs w:val="22"/>
              </w:rPr>
              <w:t>Completaţi cu prenumele şi numele complet al persoanei responsabile cu operaţiunile financiare, inclusiv iniţiala tatălui, aşa cum apare în cartea de identitate</w:t>
            </w:r>
          </w:p>
        </w:tc>
      </w:tr>
      <w:tr w:rsidR="00F84D79" w14:paraId="2773D9FF"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509CA11" w14:textId="77777777" w:rsidR="00F84D79" w:rsidRDefault="00F84D79" w:rsidP="00A5603A">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33999EF5" w14:textId="77777777" w:rsidR="00F84D79" w:rsidRDefault="00F84D79" w:rsidP="00A5603A">
            <w:pPr>
              <w:widowControl w:val="0"/>
              <w:spacing w:before="40" w:after="40"/>
              <w:rPr>
                <w:rFonts w:cs="Arial"/>
                <w:sz w:val="22"/>
                <w:szCs w:val="22"/>
              </w:rPr>
            </w:pPr>
          </w:p>
        </w:tc>
      </w:tr>
      <w:tr w:rsidR="00F84D79" w14:paraId="528D2FC1"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227EDFEF" w14:textId="77777777" w:rsidR="00F84D79" w:rsidRDefault="00F84D79" w:rsidP="00A5603A">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7861948F" w14:textId="77777777" w:rsidR="00F84D79" w:rsidRDefault="00F84D79" w:rsidP="00A5603A">
            <w:pPr>
              <w:pStyle w:val="CharCharChar1Char"/>
              <w:widowControl w:val="0"/>
              <w:spacing w:before="40" w:after="40" w:line="240" w:lineRule="auto"/>
              <w:rPr>
                <w:rFonts w:ascii="Trebuchet MS" w:hAnsi="Trebuchet MS" w:cs="Arial"/>
                <w:sz w:val="22"/>
                <w:szCs w:val="22"/>
                <w:lang w:val="ro-RO"/>
              </w:rPr>
            </w:pPr>
          </w:p>
        </w:tc>
      </w:tr>
      <w:tr w:rsidR="00F84D79" w14:paraId="70FF11C3"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0D6DD80E" w14:textId="77777777" w:rsidR="00F84D79" w:rsidRDefault="00F84D79" w:rsidP="00A5603A">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4A065BDD" w14:textId="77777777" w:rsidR="00F84D79" w:rsidRDefault="00F84D79" w:rsidP="00A5603A">
            <w:pPr>
              <w:widowControl w:val="0"/>
              <w:spacing w:before="40" w:after="40"/>
              <w:rPr>
                <w:rFonts w:cs="Arial"/>
                <w:sz w:val="22"/>
                <w:szCs w:val="22"/>
              </w:rPr>
            </w:pPr>
          </w:p>
        </w:tc>
      </w:tr>
    </w:tbl>
    <w:p w14:paraId="045955F0" w14:textId="3EAF5CDB" w:rsidR="00F84D79" w:rsidRDefault="00F84D79" w:rsidP="00F84D79">
      <w:pPr>
        <w:pStyle w:val="Heading2"/>
        <w:numPr>
          <w:ilvl w:val="0"/>
          <w:numId w:val="0"/>
        </w:numPr>
        <w:rPr>
          <w:color w:val="7030A0"/>
          <w:szCs w:val="22"/>
        </w:rPr>
      </w:pPr>
      <w:r>
        <w:rPr>
          <w:color w:val="7030A0"/>
          <w:szCs w:val="22"/>
        </w:rPr>
        <w:t>1.</w:t>
      </w:r>
      <w:r w:rsidR="000C5390">
        <w:rPr>
          <w:color w:val="7030A0"/>
          <w:szCs w:val="22"/>
        </w:rPr>
        <w:t>2</w:t>
      </w:r>
      <w:r>
        <w:rPr>
          <w:color w:val="7030A0"/>
          <w:szCs w:val="22"/>
        </w:rPr>
        <w:t>.</w:t>
      </w:r>
      <w:r w:rsidR="0027245E">
        <w:rPr>
          <w:color w:val="7030A0"/>
          <w:szCs w:val="22"/>
        </w:rPr>
        <w:t>7</w:t>
      </w:r>
      <w:r>
        <w:rPr>
          <w:color w:val="7030A0"/>
          <w:szCs w:val="22"/>
        </w:rPr>
        <w:t xml:space="preserve">. Banca/Trezoreria </w:t>
      </w:r>
      <w:r w:rsidR="00881073">
        <w:rPr>
          <w:color w:val="7030A0"/>
          <w:szCs w:val="22"/>
        </w:rPr>
        <w:t>Partenerului</w:t>
      </w:r>
    </w:p>
    <w:tbl>
      <w:tblPr>
        <w:tblW w:w="8899" w:type="dxa"/>
        <w:tblLayout w:type="fixed"/>
        <w:tblLook w:val="0000" w:firstRow="0" w:lastRow="0" w:firstColumn="0" w:lastColumn="0" w:noHBand="0" w:noVBand="0"/>
      </w:tblPr>
      <w:tblGrid>
        <w:gridCol w:w="2040"/>
        <w:gridCol w:w="6859"/>
      </w:tblGrid>
      <w:tr w:rsidR="00F84D79" w14:paraId="1D9E765F"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72428178" w14:textId="77777777" w:rsidR="00F84D79" w:rsidRDefault="00F84D79" w:rsidP="00A5603A">
            <w:pPr>
              <w:pStyle w:val="SubiectComentariu1"/>
              <w:widowControl w:val="0"/>
              <w:spacing w:before="40" w:after="40"/>
              <w:rPr>
                <w:sz w:val="22"/>
                <w:szCs w:val="22"/>
                <w:lang w:val="ro-RO" w:eastAsia="sk-SK"/>
              </w:rPr>
            </w:pPr>
            <w:r>
              <w:rPr>
                <w:sz w:val="22"/>
                <w:szCs w:val="22"/>
                <w:lang w:val="ro-RO" w:eastAsia="sk-SK"/>
              </w:rPr>
              <w:t xml:space="preserve">Denumirea băncii (sucursalei) </w:t>
            </w:r>
          </w:p>
        </w:tc>
        <w:tc>
          <w:tcPr>
            <w:tcW w:w="6858" w:type="dxa"/>
            <w:tcBorders>
              <w:top w:val="single" w:sz="4" w:space="0" w:color="000000"/>
              <w:left w:val="single" w:sz="4" w:space="0" w:color="000000"/>
              <w:bottom w:val="single" w:sz="4" w:space="0" w:color="000000"/>
              <w:right w:val="single" w:sz="4" w:space="0" w:color="000000"/>
            </w:tcBorders>
          </w:tcPr>
          <w:p w14:paraId="7C6DDC04" w14:textId="77777777" w:rsidR="00F84D79" w:rsidRDefault="00F84D79" w:rsidP="00A5603A">
            <w:pPr>
              <w:pStyle w:val="CharCharChar1Char"/>
              <w:widowControl w:val="0"/>
              <w:spacing w:before="40" w:after="40" w:line="240" w:lineRule="auto"/>
              <w:rPr>
                <w:rFonts w:ascii="Trebuchet MS" w:hAnsi="Trebuchet MS"/>
                <w:sz w:val="22"/>
                <w:szCs w:val="22"/>
                <w:lang w:val="ro-RO"/>
              </w:rPr>
            </w:pPr>
          </w:p>
        </w:tc>
      </w:tr>
      <w:tr w:rsidR="00F84D79" w14:paraId="199F9869"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632FEA29" w14:textId="77777777" w:rsidR="00F84D79" w:rsidRDefault="00F84D79" w:rsidP="00A5603A">
            <w:pPr>
              <w:widowControl w:val="0"/>
              <w:spacing w:before="40" w:after="40"/>
              <w:rPr>
                <w:b/>
                <w:bCs/>
                <w:sz w:val="22"/>
                <w:szCs w:val="22"/>
              </w:rPr>
            </w:pPr>
            <w:r>
              <w:rPr>
                <w:b/>
                <w:bCs/>
                <w:sz w:val="22"/>
                <w:szCs w:val="22"/>
              </w:rPr>
              <w:t>Sediul băncii</w:t>
            </w:r>
          </w:p>
        </w:tc>
        <w:tc>
          <w:tcPr>
            <w:tcW w:w="6858" w:type="dxa"/>
            <w:tcBorders>
              <w:top w:val="single" w:sz="4" w:space="0" w:color="000000"/>
              <w:left w:val="single" w:sz="4" w:space="0" w:color="000000"/>
              <w:bottom w:val="single" w:sz="4" w:space="0" w:color="000000"/>
              <w:right w:val="single" w:sz="4" w:space="0" w:color="000000"/>
            </w:tcBorders>
          </w:tcPr>
          <w:p w14:paraId="403703F5" w14:textId="77777777" w:rsidR="00F84D79" w:rsidRDefault="00F84D79" w:rsidP="00A5603A">
            <w:pPr>
              <w:widowControl w:val="0"/>
              <w:spacing w:before="40" w:after="40"/>
              <w:rPr>
                <w:rFonts w:cs="Arial"/>
                <w:sz w:val="22"/>
                <w:szCs w:val="22"/>
              </w:rPr>
            </w:pPr>
          </w:p>
        </w:tc>
      </w:tr>
      <w:tr w:rsidR="00F84D79" w14:paraId="610BB90C"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1AA6B5C9" w14:textId="77777777" w:rsidR="00F84D79" w:rsidRDefault="00F84D79" w:rsidP="00A5603A">
            <w:pPr>
              <w:widowControl w:val="0"/>
              <w:spacing w:before="40" w:after="40"/>
              <w:rPr>
                <w:b/>
                <w:bCs/>
                <w:sz w:val="22"/>
                <w:szCs w:val="22"/>
              </w:rPr>
            </w:pPr>
            <w:r>
              <w:rPr>
                <w:b/>
                <w:bCs/>
                <w:sz w:val="22"/>
                <w:szCs w:val="22"/>
              </w:rPr>
              <w:t>SWIFT</w:t>
            </w:r>
          </w:p>
        </w:tc>
        <w:tc>
          <w:tcPr>
            <w:tcW w:w="6858" w:type="dxa"/>
            <w:tcBorders>
              <w:top w:val="single" w:sz="4" w:space="0" w:color="000000"/>
              <w:left w:val="single" w:sz="4" w:space="0" w:color="000000"/>
              <w:bottom w:val="single" w:sz="4" w:space="0" w:color="000000"/>
              <w:right w:val="single" w:sz="4" w:space="0" w:color="000000"/>
            </w:tcBorders>
          </w:tcPr>
          <w:p w14:paraId="089897FF" w14:textId="77777777" w:rsidR="00F84D79" w:rsidRDefault="00F84D79" w:rsidP="00A5603A">
            <w:pPr>
              <w:widowControl w:val="0"/>
              <w:spacing w:before="40" w:after="40"/>
              <w:rPr>
                <w:sz w:val="22"/>
                <w:szCs w:val="22"/>
              </w:rPr>
            </w:pPr>
          </w:p>
        </w:tc>
      </w:tr>
      <w:tr w:rsidR="00F84D79" w14:paraId="2D4F4C86" w14:textId="77777777" w:rsidTr="00A5603A">
        <w:tc>
          <w:tcPr>
            <w:tcW w:w="2040" w:type="dxa"/>
            <w:tcBorders>
              <w:top w:val="single" w:sz="4" w:space="0" w:color="000000"/>
              <w:left w:val="single" w:sz="4" w:space="0" w:color="000000"/>
              <w:bottom w:val="single" w:sz="4" w:space="0" w:color="000000"/>
              <w:right w:val="single" w:sz="4" w:space="0" w:color="000000"/>
            </w:tcBorders>
          </w:tcPr>
          <w:p w14:paraId="19C6F008" w14:textId="77777777" w:rsidR="00F84D79" w:rsidRDefault="00F84D79" w:rsidP="00A5603A">
            <w:pPr>
              <w:widowControl w:val="0"/>
              <w:spacing w:before="40" w:after="40"/>
              <w:rPr>
                <w:b/>
                <w:bCs/>
                <w:sz w:val="22"/>
                <w:szCs w:val="22"/>
              </w:rPr>
            </w:pPr>
            <w:r>
              <w:rPr>
                <w:b/>
                <w:bCs/>
                <w:sz w:val="22"/>
                <w:szCs w:val="22"/>
              </w:rPr>
              <w:t>Codul IBAN</w:t>
            </w:r>
          </w:p>
        </w:tc>
        <w:tc>
          <w:tcPr>
            <w:tcW w:w="6858" w:type="dxa"/>
            <w:tcBorders>
              <w:top w:val="single" w:sz="4" w:space="0" w:color="000000"/>
              <w:left w:val="single" w:sz="4" w:space="0" w:color="000000"/>
              <w:bottom w:val="single" w:sz="4" w:space="0" w:color="000000"/>
              <w:right w:val="single" w:sz="4" w:space="0" w:color="000000"/>
            </w:tcBorders>
          </w:tcPr>
          <w:p w14:paraId="7FF3213E" w14:textId="77777777" w:rsidR="00F84D79" w:rsidRDefault="00F84D79" w:rsidP="00A5603A">
            <w:pPr>
              <w:widowControl w:val="0"/>
              <w:spacing w:before="40" w:after="40"/>
              <w:rPr>
                <w:sz w:val="22"/>
                <w:szCs w:val="22"/>
              </w:rPr>
            </w:pPr>
          </w:p>
        </w:tc>
      </w:tr>
    </w:tbl>
    <w:p w14:paraId="7281B56A" w14:textId="5637740A" w:rsidR="00F84D79" w:rsidRPr="000739D0" w:rsidRDefault="00F84D79">
      <w:pPr>
        <w:rPr>
          <w:b/>
          <w:color w:val="7030A0"/>
          <w:sz w:val="22"/>
          <w:szCs w:val="22"/>
        </w:rPr>
      </w:pPr>
    </w:p>
    <w:p w14:paraId="7145D05D" w14:textId="169BFF9D" w:rsidR="000739D0" w:rsidRPr="000739D0" w:rsidRDefault="000739D0" w:rsidP="000739D0">
      <w:pPr>
        <w:rPr>
          <w:sz w:val="22"/>
          <w:szCs w:val="22"/>
        </w:rPr>
      </w:pPr>
      <w:r w:rsidRPr="000739D0">
        <w:rPr>
          <w:b/>
          <w:color w:val="7030A0"/>
          <w:sz w:val="22"/>
          <w:szCs w:val="22"/>
        </w:rPr>
        <w:t>1.2.</w:t>
      </w:r>
      <w:r w:rsidR="0027245E">
        <w:rPr>
          <w:b/>
          <w:color w:val="7030A0"/>
          <w:sz w:val="22"/>
          <w:szCs w:val="22"/>
        </w:rPr>
        <w:t>8</w:t>
      </w:r>
      <w:r w:rsidRPr="000739D0">
        <w:rPr>
          <w:b/>
          <w:color w:val="7030A0"/>
          <w:sz w:val="22"/>
          <w:szCs w:val="22"/>
        </w:rPr>
        <w:t>.</w:t>
      </w:r>
      <w:r w:rsidRPr="000739D0">
        <w:rPr>
          <w:b/>
          <w:color w:val="7030A0"/>
          <w:sz w:val="22"/>
          <w:szCs w:val="22"/>
        </w:rPr>
        <w:tab/>
        <w:t>Beneficiar</w:t>
      </w:r>
      <w:r w:rsidR="00EC07F5">
        <w:rPr>
          <w:b/>
          <w:color w:val="7030A0"/>
          <w:sz w:val="22"/>
          <w:szCs w:val="22"/>
        </w:rPr>
        <w:t>/</w:t>
      </w:r>
      <w:r w:rsidRPr="000739D0">
        <w:rPr>
          <w:b/>
          <w:color w:val="7030A0"/>
          <w:sz w:val="22"/>
          <w:szCs w:val="22"/>
        </w:rPr>
        <w:t>i real</w:t>
      </w:r>
      <w:r w:rsidR="00EC07F5">
        <w:rPr>
          <w:b/>
          <w:color w:val="7030A0"/>
          <w:sz w:val="22"/>
          <w:szCs w:val="22"/>
        </w:rPr>
        <w:t>/i Partener</w:t>
      </w:r>
    </w:p>
    <w:p w14:paraId="01178747" w14:textId="1E5763BE" w:rsidR="00F84D79" w:rsidRDefault="000739D0" w:rsidP="000739D0">
      <w:pPr>
        <w:rPr>
          <w:sz w:val="22"/>
          <w:szCs w:val="22"/>
        </w:rPr>
      </w:pPr>
      <w:r w:rsidRPr="000739D0">
        <w:rPr>
          <w:sz w:val="22"/>
          <w:szCs w:val="22"/>
        </w:rPr>
        <w:t>Indicaţi și cuantificați entităţile care vor beneficia de rezultatele proiectului, direct sau indirect.</w:t>
      </w:r>
    </w:p>
    <w:tbl>
      <w:tblPr>
        <w:tblW w:w="9396" w:type="dxa"/>
        <w:tblLayout w:type="fixed"/>
        <w:tblLook w:val="0000" w:firstRow="0" w:lastRow="0" w:firstColumn="0" w:lastColumn="0" w:noHBand="0" w:noVBand="0"/>
      </w:tblPr>
      <w:tblGrid>
        <w:gridCol w:w="2087"/>
        <w:gridCol w:w="7309"/>
      </w:tblGrid>
      <w:tr w:rsidR="008D0CB4" w14:paraId="1BE13472"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76D970C1" w14:textId="77777777" w:rsidR="008D0CB4" w:rsidRDefault="008D0CB4"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 Prenume</w:t>
            </w:r>
          </w:p>
        </w:tc>
        <w:tc>
          <w:tcPr>
            <w:tcW w:w="7309" w:type="dxa"/>
            <w:tcBorders>
              <w:top w:val="single" w:sz="4" w:space="0" w:color="000000"/>
              <w:left w:val="single" w:sz="4" w:space="0" w:color="000000"/>
              <w:bottom w:val="single" w:sz="4" w:space="0" w:color="000000"/>
              <w:right w:val="single" w:sz="4" w:space="0" w:color="000000"/>
            </w:tcBorders>
          </w:tcPr>
          <w:p w14:paraId="0EC7A3BD" w14:textId="77777777" w:rsidR="008D0CB4" w:rsidRDefault="008D0CB4" w:rsidP="00A5603A">
            <w:pPr>
              <w:pStyle w:val="instruct"/>
              <w:rPr>
                <w:sz w:val="22"/>
                <w:szCs w:val="22"/>
              </w:rPr>
            </w:pPr>
            <w:r>
              <w:rPr>
                <w:sz w:val="22"/>
                <w:szCs w:val="22"/>
              </w:rPr>
              <w:t>Completaţi cu prenumele şi numele complet al persoanei, inclusiv iniţiala tatălui, aşa cum apare în cartea de identitate</w:t>
            </w:r>
          </w:p>
        </w:tc>
      </w:tr>
      <w:tr w:rsidR="008D0CB4" w14:paraId="629B6DC3"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29A5C864" w14:textId="77777777" w:rsidR="008D0CB4" w:rsidRDefault="008D0CB4" w:rsidP="00A5603A">
            <w:pPr>
              <w:widowControl w:val="0"/>
              <w:spacing w:before="40" w:after="40"/>
              <w:rPr>
                <w:b/>
                <w:bCs/>
                <w:sz w:val="22"/>
                <w:szCs w:val="22"/>
              </w:rPr>
            </w:pPr>
            <w:r>
              <w:rPr>
                <w:b/>
                <w:bCs/>
                <w:sz w:val="22"/>
                <w:szCs w:val="22"/>
              </w:rPr>
              <w:t>Data nașterii</w:t>
            </w:r>
          </w:p>
        </w:tc>
        <w:tc>
          <w:tcPr>
            <w:tcW w:w="7309" w:type="dxa"/>
            <w:tcBorders>
              <w:top w:val="single" w:sz="4" w:space="0" w:color="000000"/>
              <w:left w:val="single" w:sz="4" w:space="0" w:color="000000"/>
              <w:bottom w:val="single" w:sz="4" w:space="0" w:color="000000"/>
              <w:right w:val="single" w:sz="4" w:space="0" w:color="000000"/>
            </w:tcBorders>
          </w:tcPr>
          <w:p w14:paraId="58056909" w14:textId="77777777" w:rsidR="008D0CB4" w:rsidRDefault="008D0CB4" w:rsidP="00A5603A">
            <w:pPr>
              <w:widowControl w:val="0"/>
              <w:spacing w:before="40" w:after="40"/>
              <w:rPr>
                <w:rFonts w:cs="Arial"/>
                <w:sz w:val="22"/>
                <w:szCs w:val="22"/>
              </w:rPr>
            </w:pPr>
          </w:p>
        </w:tc>
      </w:tr>
      <w:tr w:rsidR="008D0CB4" w14:paraId="48465EE5"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7FCEB677" w14:textId="77777777" w:rsidR="008D0CB4" w:rsidRDefault="008D0CB4" w:rsidP="00A5603A">
            <w:pPr>
              <w:widowControl w:val="0"/>
              <w:spacing w:before="40" w:after="40"/>
              <w:rPr>
                <w:b/>
                <w:bCs/>
                <w:sz w:val="22"/>
                <w:szCs w:val="22"/>
              </w:rPr>
            </w:pPr>
            <w:r>
              <w:rPr>
                <w:b/>
                <w:bCs/>
                <w:sz w:val="22"/>
                <w:szCs w:val="22"/>
              </w:rPr>
              <w:t xml:space="preserve">Locul nașterii </w:t>
            </w:r>
          </w:p>
        </w:tc>
        <w:tc>
          <w:tcPr>
            <w:tcW w:w="7309" w:type="dxa"/>
            <w:tcBorders>
              <w:top w:val="single" w:sz="4" w:space="0" w:color="000000"/>
              <w:left w:val="single" w:sz="4" w:space="0" w:color="000000"/>
              <w:bottom w:val="single" w:sz="4" w:space="0" w:color="000000"/>
              <w:right w:val="single" w:sz="4" w:space="0" w:color="000000"/>
            </w:tcBorders>
          </w:tcPr>
          <w:p w14:paraId="383AF143" w14:textId="77777777" w:rsidR="008D0CB4" w:rsidRDefault="008D0CB4" w:rsidP="00A5603A">
            <w:pPr>
              <w:widowControl w:val="0"/>
              <w:spacing w:before="40" w:after="40"/>
              <w:rPr>
                <w:rFonts w:cs="Arial"/>
                <w:sz w:val="22"/>
                <w:szCs w:val="22"/>
              </w:rPr>
            </w:pPr>
            <w:r w:rsidRPr="000739D0">
              <w:rPr>
                <w:sz w:val="22"/>
                <w:szCs w:val="22"/>
              </w:rPr>
              <w:t>(localitate, județ/sector/țară)</w:t>
            </w:r>
          </w:p>
        </w:tc>
      </w:tr>
      <w:tr w:rsidR="008D0CB4" w14:paraId="1426F00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EB362F0" w14:textId="77777777" w:rsidR="008D0CB4" w:rsidRDefault="008D0CB4" w:rsidP="00A5603A">
            <w:pPr>
              <w:widowControl w:val="0"/>
              <w:spacing w:before="40" w:after="40"/>
              <w:rPr>
                <w:b/>
                <w:bCs/>
                <w:sz w:val="22"/>
                <w:szCs w:val="22"/>
              </w:rPr>
            </w:pPr>
            <w:r>
              <w:rPr>
                <w:b/>
                <w:bCs/>
                <w:sz w:val="22"/>
                <w:szCs w:val="22"/>
              </w:rPr>
              <w:t>CNP</w:t>
            </w:r>
          </w:p>
        </w:tc>
        <w:tc>
          <w:tcPr>
            <w:tcW w:w="7309" w:type="dxa"/>
            <w:tcBorders>
              <w:top w:val="single" w:sz="4" w:space="0" w:color="000000"/>
              <w:left w:val="single" w:sz="4" w:space="0" w:color="000000"/>
              <w:bottom w:val="single" w:sz="4" w:space="0" w:color="000000"/>
              <w:right w:val="single" w:sz="4" w:space="0" w:color="000000"/>
            </w:tcBorders>
          </w:tcPr>
          <w:p w14:paraId="52E772AB" w14:textId="77777777" w:rsidR="008D0CB4" w:rsidRDefault="008D0CB4" w:rsidP="00A5603A">
            <w:pPr>
              <w:widowControl w:val="0"/>
              <w:spacing w:before="40" w:after="40"/>
              <w:rPr>
                <w:rFonts w:cs="Arial"/>
                <w:sz w:val="22"/>
                <w:szCs w:val="22"/>
              </w:rPr>
            </w:pPr>
          </w:p>
        </w:tc>
      </w:tr>
      <w:tr w:rsidR="008D0CB4" w14:paraId="1BC8500E"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34D2F138" w14:textId="77777777" w:rsidR="008D0CB4" w:rsidRDefault="008D0CB4" w:rsidP="00A5603A">
            <w:pPr>
              <w:widowControl w:val="0"/>
              <w:spacing w:before="40" w:after="40"/>
              <w:rPr>
                <w:b/>
                <w:bCs/>
                <w:sz w:val="22"/>
                <w:szCs w:val="22"/>
              </w:rPr>
            </w:pPr>
            <w:r>
              <w:rPr>
                <w:b/>
                <w:bCs/>
                <w:sz w:val="22"/>
                <w:szCs w:val="22"/>
              </w:rPr>
              <w:t>Serie și număr act identitate</w:t>
            </w:r>
          </w:p>
        </w:tc>
        <w:tc>
          <w:tcPr>
            <w:tcW w:w="7309" w:type="dxa"/>
            <w:tcBorders>
              <w:top w:val="single" w:sz="4" w:space="0" w:color="000000"/>
              <w:left w:val="single" w:sz="4" w:space="0" w:color="000000"/>
              <w:bottom w:val="single" w:sz="4" w:space="0" w:color="000000"/>
              <w:right w:val="single" w:sz="4" w:space="0" w:color="000000"/>
            </w:tcBorders>
          </w:tcPr>
          <w:p w14:paraId="1B7CBF6C" w14:textId="77777777" w:rsidR="008D0CB4" w:rsidRDefault="008D0CB4" w:rsidP="00A5603A">
            <w:pPr>
              <w:widowControl w:val="0"/>
              <w:spacing w:before="40" w:after="40"/>
              <w:rPr>
                <w:rFonts w:cs="Arial"/>
                <w:sz w:val="22"/>
                <w:szCs w:val="22"/>
              </w:rPr>
            </w:pPr>
          </w:p>
        </w:tc>
      </w:tr>
      <w:tr w:rsidR="008D0CB4" w14:paraId="1BB2043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EB3D6F1" w14:textId="77777777" w:rsidR="008D0CB4" w:rsidRDefault="008D0CB4" w:rsidP="00A5603A">
            <w:pPr>
              <w:widowControl w:val="0"/>
              <w:spacing w:before="40" w:after="40"/>
              <w:rPr>
                <w:b/>
                <w:bCs/>
                <w:sz w:val="22"/>
                <w:szCs w:val="22"/>
              </w:rPr>
            </w:pPr>
            <w:r>
              <w:rPr>
                <w:b/>
                <w:bCs/>
                <w:sz w:val="22"/>
                <w:szCs w:val="22"/>
              </w:rPr>
              <w:t>Cetățenie</w:t>
            </w:r>
          </w:p>
        </w:tc>
        <w:tc>
          <w:tcPr>
            <w:tcW w:w="7309" w:type="dxa"/>
            <w:tcBorders>
              <w:top w:val="single" w:sz="4" w:space="0" w:color="000000"/>
              <w:left w:val="single" w:sz="4" w:space="0" w:color="000000"/>
              <w:bottom w:val="single" w:sz="4" w:space="0" w:color="000000"/>
              <w:right w:val="single" w:sz="4" w:space="0" w:color="000000"/>
            </w:tcBorders>
          </w:tcPr>
          <w:p w14:paraId="0449BBB0" w14:textId="77777777" w:rsidR="008D0CB4" w:rsidRDefault="008D0CB4" w:rsidP="00A5603A">
            <w:pPr>
              <w:widowControl w:val="0"/>
              <w:spacing w:before="40" w:after="40"/>
              <w:rPr>
                <w:rFonts w:cs="Arial"/>
                <w:sz w:val="22"/>
                <w:szCs w:val="22"/>
              </w:rPr>
            </w:pPr>
          </w:p>
        </w:tc>
      </w:tr>
      <w:tr w:rsidR="008D0CB4" w14:paraId="370F9C8A"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7586B14" w14:textId="77777777" w:rsidR="008D0CB4" w:rsidRDefault="008D0CB4" w:rsidP="00A5603A">
            <w:pPr>
              <w:widowControl w:val="0"/>
              <w:spacing w:before="40" w:after="40"/>
              <w:rPr>
                <w:b/>
                <w:bCs/>
                <w:sz w:val="22"/>
                <w:szCs w:val="22"/>
              </w:rPr>
            </w:pPr>
            <w:r>
              <w:rPr>
                <w:b/>
                <w:bCs/>
                <w:sz w:val="22"/>
                <w:szCs w:val="22"/>
              </w:rPr>
              <w:t>Domiciliu / reședința</w:t>
            </w:r>
          </w:p>
        </w:tc>
        <w:tc>
          <w:tcPr>
            <w:tcW w:w="7309" w:type="dxa"/>
            <w:tcBorders>
              <w:top w:val="single" w:sz="4" w:space="0" w:color="000000"/>
              <w:left w:val="single" w:sz="4" w:space="0" w:color="000000"/>
              <w:bottom w:val="single" w:sz="4" w:space="0" w:color="000000"/>
              <w:right w:val="single" w:sz="4" w:space="0" w:color="000000"/>
            </w:tcBorders>
          </w:tcPr>
          <w:p w14:paraId="3610A17A" w14:textId="77777777" w:rsidR="008D0CB4" w:rsidRDefault="008D0CB4" w:rsidP="00A5603A">
            <w:pPr>
              <w:widowControl w:val="0"/>
              <w:spacing w:before="40" w:after="40"/>
              <w:rPr>
                <w:rFonts w:cs="Arial"/>
                <w:sz w:val="22"/>
                <w:szCs w:val="22"/>
              </w:rPr>
            </w:pPr>
            <w:r w:rsidRPr="000739D0">
              <w:rPr>
                <w:sz w:val="22"/>
                <w:szCs w:val="22"/>
              </w:rPr>
              <w:t>(țară</w:t>
            </w:r>
            <w:r>
              <w:rPr>
                <w:sz w:val="22"/>
                <w:szCs w:val="22"/>
              </w:rPr>
              <w:t xml:space="preserve">, </w:t>
            </w:r>
            <w:r w:rsidRPr="000739D0">
              <w:rPr>
                <w:sz w:val="22"/>
                <w:szCs w:val="22"/>
              </w:rPr>
              <w:t>localitate,</w:t>
            </w:r>
            <w:r>
              <w:rPr>
                <w:sz w:val="22"/>
                <w:szCs w:val="22"/>
              </w:rPr>
              <w:t xml:space="preserve"> str., nr, bloc, scară, etaj, ap.,</w:t>
            </w:r>
            <w:r w:rsidRPr="000739D0">
              <w:rPr>
                <w:sz w:val="22"/>
                <w:szCs w:val="22"/>
              </w:rPr>
              <w:t xml:space="preserve"> județ/sector)</w:t>
            </w:r>
          </w:p>
        </w:tc>
      </w:tr>
    </w:tbl>
    <w:p w14:paraId="49914420" w14:textId="77777777" w:rsidR="00091ABE" w:rsidRDefault="00000000">
      <w:pPr>
        <w:pStyle w:val="Heading1"/>
        <w:rPr>
          <w:color w:val="7030A0"/>
          <w:szCs w:val="22"/>
        </w:rPr>
      </w:pPr>
      <w:bookmarkStart w:id="17" w:name="_Toc149226910"/>
      <w:r>
        <w:rPr>
          <w:color w:val="7030A0"/>
          <w:szCs w:val="22"/>
        </w:rPr>
        <w:t>INFORMATII DESPRE PROIECT</w:t>
      </w:r>
      <w:bookmarkEnd w:id="17"/>
    </w:p>
    <w:p w14:paraId="64EF574A" w14:textId="77777777" w:rsidR="00091ABE" w:rsidRDefault="00000000">
      <w:pPr>
        <w:pStyle w:val="Heading2"/>
        <w:rPr>
          <w:color w:val="7030A0"/>
          <w:szCs w:val="22"/>
        </w:rPr>
      </w:pPr>
      <w:bookmarkStart w:id="18" w:name="Localizare"/>
      <w:bookmarkStart w:id="19" w:name="_Toc149226911"/>
      <w:bookmarkEnd w:id="18"/>
      <w:r>
        <w:rPr>
          <w:color w:val="7030A0"/>
          <w:szCs w:val="22"/>
        </w:rPr>
        <w:t>Titlul proiectului</w:t>
      </w:r>
      <w:bookmarkEnd w:id="19"/>
    </w:p>
    <w:tbl>
      <w:tblPr>
        <w:tblW w:w="8899" w:type="dxa"/>
        <w:tblLayout w:type="fixed"/>
        <w:tblLook w:val="0000" w:firstRow="0" w:lastRow="0" w:firstColumn="0" w:lastColumn="0" w:noHBand="0" w:noVBand="0"/>
      </w:tblPr>
      <w:tblGrid>
        <w:gridCol w:w="3050"/>
        <w:gridCol w:w="5849"/>
      </w:tblGrid>
      <w:tr w:rsidR="00091ABE" w14:paraId="26E2D427" w14:textId="77777777">
        <w:tc>
          <w:tcPr>
            <w:tcW w:w="3050" w:type="dxa"/>
            <w:tcBorders>
              <w:top w:val="single" w:sz="4" w:space="0" w:color="000000"/>
              <w:left w:val="single" w:sz="4" w:space="0" w:color="000000"/>
              <w:bottom w:val="single" w:sz="4" w:space="0" w:color="000000"/>
              <w:right w:val="single" w:sz="4" w:space="0" w:color="000000"/>
            </w:tcBorders>
          </w:tcPr>
          <w:p w14:paraId="4CF49FA7" w14:textId="77777777" w:rsidR="00091ABE" w:rsidRDefault="00000000">
            <w:pPr>
              <w:pStyle w:val="SubiectComentariu1"/>
              <w:widowControl w:val="0"/>
              <w:rPr>
                <w:sz w:val="22"/>
                <w:szCs w:val="22"/>
                <w:lang w:val="ro-RO" w:eastAsia="sk-SK"/>
              </w:rPr>
            </w:pPr>
            <w:r>
              <w:rPr>
                <w:sz w:val="22"/>
                <w:szCs w:val="22"/>
                <w:lang w:val="ro-RO"/>
              </w:rPr>
              <w:t>TITLUL PROIECTULUI:</w:t>
            </w:r>
          </w:p>
        </w:tc>
        <w:tc>
          <w:tcPr>
            <w:tcW w:w="5848" w:type="dxa"/>
            <w:tcBorders>
              <w:top w:val="single" w:sz="4" w:space="0" w:color="000000"/>
              <w:left w:val="single" w:sz="4" w:space="0" w:color="000000"/>
              <w:bottom w:val="single" w:sz="4" w:space="0" w:color="000000"/>
              <w:right w:val="single" w:sz="4" w:space="0" w:color="000000"/>
            </w:tcBorders>
          </w:tcPr>
          <w:p w14:paraId="5F9DA77A" w14:textId="77777777" w:rsidR="00091ABE" w:rsidRDefault="00000000">
            <w:pPr>
              <w:pStyle w:val="instruct"/>
              <w:rPr>
                <w:sz w:val="22"/>
                <w:szCs w:val="22"/>
              </w:rPr>
            </w:pPr>
            <w:r>
              <w:rPr>
                <w:sz w:val="22"/>
                <w:szCs w:val="22"/>
              </w:rPr>
              <w:t xml:space="preserve">Completaţi cu litere de tipar, maxim 300 de caractere. </w:t>
            </w:r>
          </w:p>
          <w:p w14:paraId="3E2EDD0B" w14:textId="77777777" w:rsidR="00091ABE" w:rsidRDefault="00091ABE">
            <w:pPr>
              <w:pStyle w:val="instruct"/>
              <w:rPr>
                <w:bCs/>
                <w:color w:val="0070C0"/>
                <w:sz w:val="22"/>
                <w:szCs w:val="22"/>
              </w:rPr>
            </w:pPr>
          </w:p>
        </w:tc>
      </w:tr>
    </w:tbl>
    <w:p w14:paraId="66F197E2" w14:textId="77777777" w:rsidR="00091ABE" w:rsidRDefault="00091ABE">
      <w:pPr>
        <w:pStyle w:val="instruct"/>
        <w:rPr>
          <w:sz w:val="22"/>
          <w:szCs w:val="22"/>
        </w:rPr>
      </w:pPr>
    </w:p>
    <w:p w14:paraId="5D5CB063" w14:textId="77777777" w:rsidR="00091ABE" w:rsidRDefault="00000000">
      <w:pPr>
        <w:pStyle w:val="Heading2"/>
        <w:rPr>
          <w:color w:val="7030A0"/>
          <w:szCs w:val="22"/>
        </w:rPr>
      </w:pPr>
      <w:bookmarkStart w:id="20" w:name="_Toc149226912"/>
      <w:r>
        <w:rPr>
          <w:color w:val="7030A0"/>
          <w:szCs w:val="22"/>
        </w:rPr>
        <w:t>Descrierea proiectului</w:t>
      </w:r>
      <w:bookmarkEnd w:id="20"/>
      <w:r>
        <w:rPr>
          <w:color w:val="7030A0"/>
          <w:szCs w:val="22"/>
        </w:rPr>
        <w:t xml:space="preserve"> </w:t>
      </w:r>
      <w:bookmarkStart w:id="21" w:name="Obiectiv"/>
      <w:bookmarkEnd w:id="21"/>
    </w:p>
    <w:p w14:paraId="47E7A666" w14:textId="524CD69B" w:rsidR="00091ABE" w:rsidRDefault="002E701C" w:rsidP="002E701C">
      <w:pPr>
        <w:pStyle w:val="Heading4"/>
        <w:numPr>
          <w:ilvl w:val="0"/>
          <w:numId w:val="0"/>
        </w:numPr>
        <w:rPr>
          <w:color w:val="7030A0"/>
          <w:sz w:val="22"/>
          <w:szCs w:val="22"/>
        </w:rPr>
      </w:pPr>
      <w:r>
        <w:rPr>
          <w:color w:val="7030A0"/>
          <w:sz w:val="22"/>
          <w:szCs w:val="22"/>
        </w:rPr>
        <w:t>2.2.1. Date generale privind proiectul</w:t>
      </w:r>
    </w:p>
    <w:p w14:paraId="1CE76821" w14:textId="77777777" w:rsidR="00091ABE" w:rsidRDefault="00091ABE">
      <w:pPr>
        <w:pStyle w:val="instruct"/>
        <w:rPr>
          <w:color w:val="0070C0"/>
          <w:sz w:val="22"/>
          <w:szCs w:val="22"/>
        </w:rPr>
      </w:pPr>
    </w:p>
    <w:p w14:paraId="749281FE" w14:textId="38DED3AC" w:rsidR="00091ABE" w:rsidRDefault="00000000">
      <w:pPr>
        <w:pStyle w:val="instruct"/>
        <w:jc w:val="both"/>
        <w:rPr>
          <w:sz w:val="22"/>
          <w:szCs w:val="22"/>
        </w:rPr>
      </w:pPr>
      <w:bookmarkStart w:id="22" w:name="_Hlk144810469"/>
      <w:r>
        <w:rPr>
          <w:sz w:val="22"/>
          <w:szCs w:val="22"/>
        </w:rPr>
        <w:t>Se vor menționa informații privind modul în care proiectul participă la PIIEC, contribuie la ecosistemul național în domeniul microelectronicii și la aplicarea tehnologiilor avansate în domenii ale economiei naționale precum industria automobilului sau sănătatea, agricultura de precizie, spațiu, apărare, aeronautică</w:t>
      </w:r>
      <w:bookmarkEnd w:id="22"/>
      <w:r w:rsidR="005864CA">
        <w:rPr>
          <w:sz w:val="22"/>
          <w:szCs w:val="22"/>
        </w:rPr>
        <w:t>,</w:t>
      </w:r>
      <w:r w:rsidR="005864CA" w:rsidRPr="005864CA">
        <w:t xml:space="preserve"> </w:t>
      </w:r>
      <w:r w:rsidR="005864CA" w:rsidRPr="005864CA">
        <w:rPr>
          <w:sz w:val="22"/>
          <w:szCs w:val="22"/>
        </w:rPr>
        <w:t>corel</w:t>
      </w:r>
      <w:r w:rsidR="005864CA">
        <w:rPr>
          <w:sz w:val="22"/>
          <w:szCs w:val="22"/>
        </w:rPr>
        <w:t>ă</w:t>
      </w:r>
      <w:r w:rsidR="005864CA" w:rsidRPr="005864CA">
        <w:rPr>
          <w:sz w:val="22"/>
          <w:szCs w:val="22"/>
        </w:rPr>
        <w:t xml:space="preserve">ri cu strategii relevante </w:t>
      </w:r>
      <w:r w:rsidR="005864CA">
        <w:rPr>
          <w:sz w:val="22"/>
          <w:szCs w:val="22"/>
        </w:rPr>
        <w:t>î</w:t>
      </w:r>
      <w:r w:rsidR="005864CA" w:rsidRPr="005864CA">
        <w:rPr>
          <w:sz w:val="22"/>
          <w:szCs w:val="22"/>
        </w:rPr>
        <w:t>n domeniu</w:t>
      </w:r>
      <w:r w:rsidR="005864CA">
        <w:rPr>
          <w:sz w:val="22"/>
          <w:szCs w:val="22"/>
        </w:rPr>
        <w:t>.</w:t>
      </w:r>
      <w:r>
        <w:rPr>
          <w:sz w:val="22"/>
          <w:szCs w:val="22"/>
        </w:rPr>
        <w:t xml:space="preserve"> </w:t>
      </w:r>
      <w:r w:rsidR="00D33CA9">
        <w:rPr>
          <w:sz w:val="22"/>
          <w:szCs w:val="22"/>
        </w:rPr>
        <w:t xml:space="preserve">Se va descrie în mod obligatoriu participarea la </w:t>
      </w:r>
      <w:r w:rsidR="00D33CA9" w:rsidRPr="00D33CA9">
        <w:rPr>
          <w:sz w:val="22"/>
          <w:szCs w:val="22"/>
        </w:rPr>
        <w:t>cel puțin o cerere de proiecte ale KDT JU / Chips JU</w:t>
      </w:r>
      <w:r w:rsidR="00D33CA9">
        <w:rPr>
          <w:sz w:val="22"/>
          <w:szCs w:val="22"/>
        </w:rPr>
        <w:t xml:space="preserve"> și se vor anexa documente care să ateste această participare.</w:t>
      </w:r>
    </w:p>
    <w:p w14:paraId="3391DC78" w14:textId="77777777" w:rsidR="00091ABE" w:rsidRDefault="00000000" w:rsidP="00D33CA9">
      <w:pPr>
        <w:pStyle w:val="instruct"/>
        <w:jc w:val="both"/>
        <w:rPr>
          <w:sz w:val="22"/>
          <w:szCs w:val="22"/>
        </w:rPr>
      </w:pPr>
      <w:r>
        <w:rPr>
          <w:sz w:val="22"/>
          <w:szCs w:val="22"/>
        </w:rPr>
        <w:tab/>
      </w:r>
    </w:p>
    <w:p w14:paraId="02558E4F" w14:textId="5A4799BE" w:rsidR="00D33CA9" w:rsidRDefault="002E701C" w:rsidP="002E701C">
      <w:pPr>
        <w:pStyle w:val="Heading4"/>
        <w:numPr>
          <w:ilvl w:val="0"/>
          <w:numId w:val="0"/>
        </w:numPr>
        <w:rPr>
          <w:color w:val="7030A0"/>
          <w:sz w:val="22"/>
          <w:szCs w:val="22"/>
        </w:rPr>
      </w:pPr>
      <w:r>
        <w:rPr>
          <w:color w:val="7030A0"/>
          <w:sz w:val="22"/>
          <w:szCs w:val="22"/>
        </w:rPr>
        <w:t xml:space="preserve">2.2.2. </w:t>
      </w:r>
      <w:r w:rsidR="00D33CA9">
        <w:rPr>
          <w:color w:val="7030A0"/>
          <w:sz w:val="22"/>
          <w:szCs w:val="22"/>
        </w:rPr>
        <w:t>Locația proiectului</w:t>
      </w:r>
    </w:p>
    <w:p w14:paraId="5FA45E22" w14:textId="32C23AAA" w:rsidR="00D33CA9" w:rsidRPr="00D33CA9" w:rsidRDefault="00D33CA9" w:rsidP="00D33CA9">
      <w:pPr>
        <w:pStyle w:val="instruct"/>
        <w:rPr>
          <w:sz w:val="22"/>
          <w:szCs w:val="22"/>
        </w:rPr>
      </w:pPr>
      <w:r>
        <w:rPr>
          <w:sz w:val="22"/>
          <w:szCs w:val="22"/>
        </w:rPr>
        <w:t>Indicaţi locul de desfășurare a proiectului</w:t>
      </w:r>
      <w:r w:rsidR="00BB68EB">
        <w:rPr>
          <w:sz w:val="22"/>
          <w:szCs w:val="22"/>
        </w:rPr>
        <w:t xml:space="preserve"> (pentru care se anexează documentele justificative)</w:t>
      </w:r>
    </w:p>
    <w:p w14:paraId="6CAA0C47" w14:textId="506F2F07" w:rsidR="00091ABE" w:rsidRDefault="002E701C" w:rsidP="002E701C">
      <w:pPr>
        <w:pStyle w:val="Heading4"/>
        <w:numPr>
          <w:ilvl w:val="0"/>
          <w:numId w:val="0"/>
        </w:numPr>
        <w:rPr>
          <w:color w:val="7030A0"/>
          <w:sz w:val="22"/>
          <w:szCs w:val="22"/>
        </w:rPr>
      </w:pPr>
      <w:bookmarkStart w:id="23" w:name="Activitati"/>
      <w:bookmarkStart w:id="24" w:name="_Ref191718654"/>
      <w:bookmarkEnd w:id="23"/>
      <w:r>
        <w:rPr>
          <w:color w:val="7030A0"/>
          <w:sz w:val="22"/>
          <w:szCs w:val="22"/>
        </w:rPr>
        <w:t>2.2.3. Activităţile proiectului</w:t>
      </w:r>
      <w:bookmarkEnd w:id="24"/>
      <w:r>
        <w:rPr>
          <w:color w:val="7030A0"/>
          <w:sz w:val="22"/>
          <w:szCs w:val="22"/>
        </w:rPr>
        <w:t xml:space="preserve"> </w:t>
      </w:r>
    </w:p>
    <w:tbl>
      <w:tblPr>
        <w:tblW w:w="8899" w:type="dxa"/>
        <w:tblLayout w:type="fixed"/>
        <w:tblLook w:val="04A0" w:firstRow="1" w:lastRow="0" w:firstColumn="1" w:lastColumn="0" w:noHBand="0" w:noVBand="1"/>
      </w:tblPr>
      <w:tblGrid>
        <w:gridCol w:w="8899"/>
      </w:tblGrid>
      <w:tr w:rsidR="00091ABE" w14:paraId="04D6C778" w14:textId="77777777">
        <w:tc>
          <w:tcPr>
            <w:tcW w:w="8899" w:type="dxa"/>
            <w:tcBorders>
              <w:top w:val="single" w:sz="4" w:space="0" w:color="000000"/>
              <w:left w:val="single" w:sz="4" w:space="0" w:color="000000"/>
              <w:bottom w:val="single" w:sz="4" w:space="0" w:color="000000"/>
              <w:right w:val="single" w:sz="4" w:space="0" w:color="000000"/>
            </w:tcBorders>
            <w:shd w:val="clear" w:color="auto" w:fill="auto"/>
          </w:tcPr>
          <w:p w14:paraId="52A5E6F8" w14:textId="77777777" w:rsidR="00091ABE" w:rsidRDefault="00000000">
            <w:pPr>
              <w:pStyle w:val="instruct"/>
              <w:jc w:val="both"/>
              <w:rPr>
                <w:sz w:val="22"/>
                <w:szCs w:val="22"/>
              </w:rPr>
            </w:pPr>
            <w:r>
              <w:rPr>
                <w:sz w:val="22"/>
                <w:szCs w:val="22"/>
              </w:rPr>
              <w:t xml:space="preserve">Descrieţi activităţile prevăzute prin prezentul proiect. </w:t>
            </w:r>
          </w:p>
          <w:p w14:paraId="419A9694" w14:textId="77777777" w:rsidR="00091ABE" w:rsidRDefault="00000000">
            <w:pPr>
              <w:pStyle w:val="instruct"/>
              <w:numPr>
                <w:ilvl w:val="0"/>
                <w:numId w:val="13"/>
              </w:numPr>
              <w:jc w:val="both"/>
              <w:rPr>
                <w:sz w:val="22"/>
                <w:szCs w:val="22"/>
              </w:rPr>
            </w:pPr>
            <w:r>
              <w:rPr>
                <w:sz w:val="22"/>
                <w:szCs w:val="22"/>
              </w:rPr>
              <w:t>Activitatea 1.</w:t>
            </w:r>
          </w:p>
          <w:p w14:paraId="628F877A" w14:textId="77777777" w:rsidR="00091ABE" w:rsidRDefault="00000000">
            <w:pPr>
              <w:pStyle w:val="instruct"/>
              <w:numPr>
                <w:ilvl w:val="0"/>
                <w:numId w:val="13"/>
              </w:numPr>
              <w:jc w:val="both"/>
              <w:rPr>
                <w:sz w:val="22"/>
                <w:szCs w:val="22"/>
              </w:rPr>
            </w:pPr>
            <w:r>
              <w:rPr>
                <w:sz w:val="22"/>
                <w:szCs w:val="22"/>
              </w:rPr>
              <w:t>Activitatea 2.</w:t>
            </w:r>
          </w:p>
          <w:p w14:paraId="374D39C0" w14:textId="77777777" w:rsidR="00091ABE" w:rsidRDefault="00000000">
            <w:pPr>
              <w:pStyle w:val="instruct"/>
              <w:numPr>
                <w:ilvl w:val="0"/>
                <w:numId w:val="13"/>
              </w:numPr>
              <w:jc w:val="both"/>
              <w:rPr>
                <w:sz w:val="22"/>
                <w:szCs w:val="22"/>
              </w:rPr>
            </w:pPr>
            <w:r>
              <w:rPr>
                <w:sz w:val="22"/>
                <w:szCs w:val="22"/>
              </w:rPr>
              <w:t>Activitatea 3.</w:t>
            </w:r>
          </w:p>
          <w:p w14:paraId="28AD39D7" w14:textId="77777777" w:rsidR="00091ABE" w:rsidRDefault="00091ABE">
            <w:pPr>
              <w:pStyle w:val="instruct"/>
              <w:jc w:val="both"/>
              <w:rPr>
                <w:sz w:val="22"/>
                <w:szCs w:val="22"/>
              </w:rPr>
            </w:pPr>
          </w:p>
          <w:p w14:paraId="1890C4B3" w14:textId="77777777" w:rsidR="00091ABE" w:rsidRDefault="00000000">
            <w:pPr>
              <w:pStyle w:val="instruct"/>
              <w:jc w:val="both"/>
              <w:rPr>
                <w:sz w:val="22"/>
                <w:szCs w:val="22"/>
              </w:rPr>
            </w:pPr>
            <w:r>
              <w:rPr>
                <w:sz w:val="22"/>
                <w:szCs w:val="22"/>
              </w:rPr>
              <w:t>În ceea ce privește măsurile de informare și publicitate pe care le veţi întreprinde în cadrul proiectului, vor fi incluse activitățile prevăzute în Manualul de Identitate Vizuală al PNRR.</w:t>
            </w:r>
          </w:p>
        </w:tc>
      </w:tr>
    </w:tbl>
    <w:p w14:paraId="3EAF022A" w14:textId="77777777" w:rsidR="00091ABE" w:rsidRDefault="00091ABE">
      <w:pPr>
        <w:rPr>
          <w:sz w:val="22"/>
          <w:szCs w:val="22"/>
        </w:rPr>
      </w:pPr>
    </w:p>
    <w:p w14:paraId="36CDD685" w14:textId="79D9B831" w:rsidR="006528D9" w:rsidRPr="00151799" w:rsidRDefault="006528D9" w:rsidP="00151799">
      <w:pPr>
        <w:jc w:val="both"/>
        <w:rPr>
          <w:sz w:val="22"/>
          <w:szCs w:val="22"/>
        </w:rPr>
      </w:pPr>
      <w:r>
        <w:rPr>
          <w:sz w:val="22"/>
          <w:szCs w:val="22"/>
        </w:rPr>
        <w:t xml:space="preserve">Categoriile de cheltuieli bugetare eligibile </w:t>
      </w:r>
      <w:r w:rsidR="00151799">
        <w:rPr>
          <w:sz w:val="22"/>
          <w:szCs w:val="22"/>
        </w:rPr>
        <w:t xml:space="preserve">sunt cele </w:t>
      </w:r>
      <w:r>
        <w:rPr>
          <w:sz w:val="22"/>
          <w:szCs w:val="22"/>
        </w:rPr>
        <w:t>stabilite</w:t>
      </w:r>
      <w:r w:rsidR="00151799">
        <w:rPr>
          <w:sz w:val="22"/>
          <w:szCs w:val="22"/>
        </w:rPr>
        <w:t xml:space="preserve"> în anexă la </w:t>
      </w:r>
      <w:r w:rsidR="00151799" w:rsidRPr="00151799">
        <w:rPr>
          <w:i/>
          <w:iCs/>
          <w:sz w:val="22"/>
          <w:szCs w:val="22"/>
        </w:rPr>
        <w:t>Comunicarea Comisiei (2021/C/528) privind criterii pentru analiza compatibilității cu piața internă a ajutorului de stat destinat să promoveze realizarea unor proiecte importante de interes european comun</w:t>
      </w:r>
      <w:r w:rsidR="00151799">
        <w:rPr>
          <w:sz w:val="22"/>
          <w:szCs w:val="22"/>
        </w:rPr>
        <w:t>:</w:t>
      </w:r>
    </w:p>
    <w:p w14:paraId="51C9DA97" w14:textId="33BB6796"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Studii de fezabilitate, inclusiv studiile tehnice pregătitoare, precum și costul obținerii autorizațiilor necesare pentru realizarea proiectului.</w:t>
      </w:r>
    </w:p>
    <w:p w14:paraId="5FA1B624" w14:textId="77777777" w:rsidR="00151799" w:rsidRPr="00151799" w:rsidRDefault="00151799" w:rsidP="00151799">
      <w:pPr>
        <w:pStyle w:val="ListParagraph"/>
        <w:spacing w:after="240"/>
        <w:jc w:val="both"/>
        <w:rPr>
          <w:i/>
          <w:iCs/>
          <w:sz w:val="22"/>
          <w:szCs w:val="22"/>
        </w:rPr>
      </w:pPr>
    </w:p>
    <w:p w14:paraId="47D3B5E9" w14:textId="7D8EEE18"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Costul instrumentelor și al echipamentelor (inclusiv al instalațiilor și al vehiculelor de transport) în măsura utilizării acestora în cadrul proiectului și pe durata acestei utilizări. Dacă astfel de instrumente și echipamente nu se folosesc pe întreaga lor durată de viață pentru proiect, sunt considerate eligibile doar costurile de amortizare corespunzătoare duratei proiectului, calculate pe baza bunelor practici contabile.</w:t>
      </w:r>
    </w:p>
    <w:p w14:paraId="6D0F0A5D" w14:textId="77777777" w:rsidR="00151799" w:rsidRPr="00151799" w:rsidRDefault="00151799" w:rsidP="00151799">
      <w:pPr>
        <w:pStyle w:val="ListParagraph"/>
        <w:spacing w:after="240"/>
        <w:jc w:val="both"/>
        <w:rPr>
          <w:i/>
          <w:iCs/>
          <w:sz w:val="22"/>
          <w:szCs w:val="22"/>
        </w:rPr>
      </w:pPr>
    </w:p>
    <w:p w14:paraId="1FF68A6E" w14:textId="1D2683B5"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Costurile cu achiziția (sau construcția) clădirilor, a infrastructurii și a terenurilor, în măsura utilizării acestora în cadrul proiectului și pe durata acestei utilizări. Dacă aceste costuri sunt stabilite prin raportare la valoarea de transfer comercial sau la costurile de capital suportate efectiv, și nu la costurile de amortizare, atunci valoarea reziduală a terenurilor, a clădirilor și a infrastructurii ar trebui scăzută din deficitul de finanțare, fie ex ante, fie ex post.</w:t>
      </w:r>
    </w:p>
    <w:p w14:paraId="2200072E" w14:textId="77777777" w:rsidR="00151799" w:rsidRPr="00151799" w:rsidRDefault="00151799" w:rsidP="00151799">
      <w:pPr>
        <w:pStyle w:val="ListParagraph"/>
        <w:spacing w:after="240"/>
        <w:jc w:val="both"/>
        <w:rPr>
          <w:i/>
          <w:iCs/>
          <w:sz w:val="22"/>
          <w:szCs w:val="22"/>
        </w:rPr>
      </w:pPr>
    </w:p>
    <w:p w14:paraId="50296F2F" w14:textId="23312840" w:rsidR="00151799" w:rsidRPr="00151799" w:rsidRDefault="00151799" w:rsidP="00151799">
      <w:pPr>
        <w:pStyle w:val="ListParagraph"/>
        <w:numPr>
          <w:ilvl w:val="0"/>
          <w:numId w:val="36"/>
        </w:numPr>
        <w:spacing w:after="240"/>
        <w:jc w:val="both"/>
        <w:rPr>
          <w:i/>
          <w:iCs/>
          <w:sz w:val="22"/>
          <w:szCs w:val="22"/>
        </w:rPr>
      </w:pPr>
      <w:r w:rsidRPr="00151799">
        <w:rPr>
          <w:i/>
          <w:iCs/>
          <w:sz w:val="22"/>
          <w:szCs w:val="22"/>
        </w:rPr>
        <w:t>Costurile cu alte materiale, consumabile și produse similare necesare pentru proiect.</w:t>
      </w:r>
    </w:p>
    <w:p w14:paraId="74C5219E" w14:textId="77777777" w:rsidR="00151799" w:rsidRPr="00151799" w:rsidRDefault="00151799" w:rsidP="00151799">
      <w:pPr>
        <w:pStyle w:val="ListParagraph"/>
        <w:spacing w:after="240"/>
        <w:jc w:val="both"/>
        <w:rPr>
          <w:i/>
          <w:iCs/>
          <w:sz w:val="22"/>
          <w:szCs w:val="22"/>
        </w:rPr>
      </w:pPr>
    </w:p>
    <w:p w14:paraId="609B3404" w14:textId="0F618641" w:rsidR="00151799" w:rsidRPr="00BF4938" w:rsidRDefault="00151799" w:rsidP="00151799">
      <w:pPr>
        <w:pStyle w:val="ListParagraph"/>
        <w:numPr>
          <w:ilvl w:val="0"/>
          <w:numId w:val="36"/>
        </w:numPr>
        <w:spacing w:after="240"/>
        <w:jc w:val="both"/>
        <w:rPr>
          <w:i/>
          <w:iCs/>
          <w:sz w:val="22"/>
          <w:szCs w:val="22"/>
        </w:rPr>
      </w:pPr>
      <w:r w:rsidRPr="00BF4938">
        <w:rPr>
          <w:i/>
          <w:iCs/>
          <w:sz w:val="22"/>
          <w:szCs w:val="22"/>
        </w:rPr>
        <w:t>Costurile de obținere, validare și apărare a brevetelor și a altor active necorporale.</w:t>
      </w:r>
      <w:r w:rsidR="00BF4938">
        <w:rPr>
          <w:i/>
          <w:iCs/>
          <w:sz w:val="22"/>
          <w:szCs w:val="22"/>
        </w:rPr>
        <w:t xml:space="preserve"> </w:t>
      </w:r>
      <w:r w:rsidRPr="00BF4938">
        <w:rPr>
          <w:i/>
          <w:iCs/>
          <w:sz w:val="22"/>
          <w:szCs w:val="22"/>
        </w:rPr>
        <w:t>Costurile cu cercetarea contractuală, cunoștințele și brevetele cumpărate sau obținute cu licență din surse externe în condiții de concurență deplină, precum și costurile consultanței și ale serviciilor echivalente utilizate exclusiv pentru proiect.</w:t>
      </w:r>
    </w:p>
    <w:p w14:paraId="3F6AC98D" w14:textId="77777777" w:rsidR="00151799" w:rsidRPr="00151799" w:rsidRDefault="00151799" w:rsidP="00151799">
      <w:pPr>
        <w:pStyle w:val="ListParagraph"/>
        <w:spacing w:after="240"/>
        <w:jc w:val="both"/>
        <w:rPr>
          <w:i/>
          <w:iCs/>
          <w:sz w:val="22"/>
          <w:szCs w:val="22"/>
        </w:rPr>
      </w:pPr>
    </w:p>
    <w:p w14:paraId="3D276468" w14:textId="31712463" w:rsidR="00151799" w:rsidRDefault="00151799" w:rsidP="00151799">
      <w:pPr>
        <w:pStyle w:val="ListParagraph"/>
        <w:numPr>
          <w:ilvl w:val="0"/>
          <w:numId w:val="36"/>
        </w:numPr>
        <w:spacing w:after="240"/>
        <w:jc w:val="both"/>
        <w:rPr>
          <w:i/>
          <w:iCs/>
          <w:sz w:val="22"/>
          <w:szCs w:val="22"/>
        </w:rPr>
      </w:pPr>
      <w:r w:rsidRPr="00151799">
        <w:rPr>
          <w:i/>
          <w:iCs/>
          <w:sz w:val="22"/>
          <w:szCs w:val="22"/>
        </w:rPr>
        <w:t>Costurile de personal și alte costuri administrative (inclusiv cheltuielile de regie) suportate în mod direct pentru activitățile de cercetare, dezvoltare și inovare, inclusiv pentru activitățile de cercetare, dezvoltare și inovare care au legătură cu prima utilizare industrială sau, în cazul unui proiect de infrastructură, care sunt suportate în cursul construcției infrastructurii</w:t>
      </w:r>
      <w:r w:rsidR="00BF4938">
        <w:rPr>
          <w:i/>
          <w:iCs/>
          <w:sz w:val="22"/>
          <w:szCs w:val="22"/>
        </w:rPr>
        <w:t>;</w:t>
      </w:r>
    </w:p>
    <w:p w14:paraId="4441B728" w14:textId="77777777" w:rsidR="00BF4938" w:rsidRDefault="00BF4938" w:rsidP="00BF4938">
      <w:pPr>
        <w:pStyle w:val="ListParagraph"/>
        <w:spacing w:after="240"/>
        <w:jc w:val="both"/>
        <w:rPr>
          <w:i/>
          <w:iCs/>
          <w:sz w:val="22"/>
          <w:szCs w:val="22"/>
        </w:rPr>
      </w:pPr>
    </w:p>
    <w:p w14:paraId="0700B4C8" w14:textId="0F4AD46C" w:rsidR="00BF4938" w:rsidRDefault="00BF4938" w:rsidP="00151799">
      <w:pPr>
        <w:pStyle w:val="ListParagraph"/>
        <w:numPr>
          <w:ilvl w:val="0"/>
          <w:numId w:val="36"/>
        </w:numPr>
        <w:spacing w:after="240"/>
        <w:jc w:val="both"/>
        <w:rPr>
          <w:i/>
          <w:iCs/>
          <w:sz w:val="22"/>
          <w:szCs w:val="22"/>
        </w:rPr>
      </w:pPr>
      <w:r w:rsidRPr="00BF4938">
        <w:rPr>
          <w:i/>
          <w:iCs/>
          <w:sz w:val="22"/>
          <w:szCs w:val="22"/>
        </w:rPr>
        <w:t>cheltuielile de capital și cele operaționale, în măsura utilizării acestora în cadrul proiectului</w:t>
      </w:r>
      <w:r w:rsidR="0065688B">
        <w:rPr>
          <w:i/>
          <w:iCs/>
          <w:sz w:val="22"/>
          <w:szCs w:val="22"/>
        </w:rPr>
        <w:t xml:space="preserve"> care implică o primă utilizare industrială </w:t>
      </w:r>
      <w:r w:rsidRPr="00BF4938">
        <w:rPr>
          <w:i/>
          <w:iCs/>
          <w:sz w:val="22"/>
          <w:szCs w:val="22"/>
        </w:rPr>
        <w:t>și pe durata acestei utilizări, cu condiția ca utilizarea industrială să decurgă dintr-o activitate de cercetare, dezvoltare și inovare și să conțină o componentă importantă de cercetare, dezvoltare și inovare, care reprezintă un element integrant și necesar pentru implementarea cu succes a proiectului. Cheltuielile operaționale trebuie să se refere la această componentă a proiectului</w:t>
      </w:r>
      <w:r w:rsidR="0065688B">
        <w:rPr>
          <w:i/>
          <w:iCs/>
          <w:sz w:val="22"/>
          <w:szCs w:val="22"/>
        </w:rPr>
        <w:t>;</w:t>
      </w:r>
    </w:p>
    <w:p w14:paraId="1D5D225B" w14:textId="77777777" w:rsidR="0065688B" w:rsidRDefault="0065688B" w:rsidP="0065688B">
      <w:pPr>
        <w:pStyle w:val="ListParagraph"/>
        <w:spacing w:after="240"/>
        <w:jc w:val="both"/>
        <w:rPr>
          <w:i/>
          <w:iCs/>
          <w:sz w:val="22"/>
          <w:szCs w:val="22"/>
        </w:rPr>
      </w:pPr>
    </w:p>
    <w:p w14:paraId="61FD7E47" w14:textId="1176549E" w:rsidR="00BF4938" w:rsidRPr="00BF4938" w:rsidRDefault="0065688B" w:rsidP="0065688B">
      <w:pPr>
        <w:pStyle w:val="ListParagraph"/>
        <w:numPr>
          <w:ilvl w:val="0"/>
          <w:numId w:val="36"/>
        </w:numPr>
        <w:spacing w:after="240"/>
        <w:jc w:val="both"/>
        <w:rPr>
          <w:i/>
          <w:iCs/>
          <w:sz w:val="22"/>
          <w:szCs w:val="22"/>
        </w:rPr>
      </w:pPr>
      <w:r w:rsidRPr="0065688B">
        <w:rPr>
          <w:i/>
          <w:iCs/>
          <w:sz w:val="22"/>
          <w:szCs w:val="22"/>
        </w:rPr>
        <w:t>alte costuri dacă sunt justificate și dacă au o legătură indisolubilă cu realizarea proiectului</w:t>
      </w:r>
      <w:r>
        <w:rPr>
          <w:i/>
          <w:iCs/>
          <w:sz w:val="22"/>
          <w:szCs w:val="22"/>
        </w:rPr>
        <w:t>, cu excepția costurilor de exploatare care nu fac obiectul literei g.</w:t>
      </w:r>
    </w:p>
    <w:p w14:paraId="578377D8" w14:textId="77777777" w:rsidR="00151799" w:rsidRPr="00151799" w:rsidRDefault="00151799" w:rsidP="00151799">
      <w:pPr>
        <w:pStyle w:val="ListParagraph"/>
        <w:spacing w:after="240"/>
        <w:jc w:val="both"/>
        <w:rPr>
          <w:i/>
          <w:iCs/>
          <w:sz w:val="22"/>
          <w:szCs w:val="22"/>
        </w:rPr>
      </w:pPr>
    </w:p>
    <w:p w14:paraId="63FD1DA3" w14:textId="77777777" w:rsidR="00151799" w:rsidRDefault="00151799">
      <w:pPr>
        <w:rPr>
          <w:sz w:val="22"/>
          <w:szCs w:val="22"/>
        </w:rPr>
      </w:pPr>
    </w:p>
    <w:p w14:paraId="35AA7425" w14:textId="77777777" w:rsidR="00B542E3" w:rsidRDefault="00B542E3">
      <w:pPr>
        <w:rPr>
          <w:sz w:val="22"/>
          <w:szCs w:val="22"/>
        </w:rPr>
      </w:pPr>
    </w:p>
    <w:p w14:paraId="30B6726B" w14:textId="77777777" w:rsidR="00B542E3" w:rsidRDefault="00B542E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402"/>
        <w:gridCol w:w="1823"/>
        <w:gridCol w:w="4847"/>
      </w:tblGrid>
      <w:tr w:rsidR="00B542E3" w:rsidRPr="00A473BA" w14:paraId="6A2E4587" w14:textId="77777777" w:rsidTr="00A473BA">
        <w:tc>
          <w:tcPr>
            <w:tcW w:w="0" w:type="auto"/>
            <w:shd w:val="clear" w:color="auto" w:fill="auto"/>
          </w:tcPr>
          <w:p w14:paraId="2DBE9DAA" w14:textId="77777777" w:rsidR="00B542E3" w:rsidRPr="00A473BA" w:rsidRDefault="00B542E3" w:rsidP="00A473BA">
            <w:pPr>
              <w:suppressAutoHyphens w:val="0"/>
            </w:pPr>
            <w:r w:rsidRPr="00A473BA">
              <w:t>Activitate</w:t>
            </w:r>
          </w:p>
          <w:p w14:paraId="04B35E53" w14:textId="77777777" w:rsidR="00B542E3" w:rsidRPr="00A473BA" w:rsidRDefault="00B542E3" w:rsidP="00A473BA">
            <w:pPr>
              <w:suppressAutoHyphens w:val="0"/>
            </w:pPr>
          </w:p>
        </w:tc>
        <w:tc>
          <w:tcPr>
            <w:tcW w:w="0" w:type="auto"/>
            <w:shd w:val="clear" w:color="auto" w:fill="auto"/>
          </w:tcPr>
          <w:p w14:paraId="703653C7" w14:textId="77777777" w:rsidR="00B542E3" w:rsidRPr="00A473BA" w:rsidRDefault="00B542E3" w:rsidP="00A473BA">
            <w:pPr>
              <w:suppressAutoHyphens w:val="0"/>
            </w:pPr>
            <w:r w:rsidRPr="00A473BA">
              <w:t>Subactivitate</w:t>
            </w:r>
          </w:p>
        </w:tc>
        <w:tc>
          <w:tcPr>
            <w:tcW w:w="0" w:type="auto"/>
            <w:shd w:val="clear" w:color="auto" w:fill="auto"/>
          </w:tcPr>
          <w:p w14:paraId="6F38F5A2" w14:textId="07BD2E5A" w:rsidR="00B542E3" w:rsidRPr="00A473BA" w:rsidRDefault="00B542E3" w:rsidP="00A473BA">
            <w:pPr>
              <w:suppressAutoHyphens w:val="0"/>
            </w:pPr>
            <w:r>
              <w:t>Categorie bugetară</w:t>
            </w:r>
            <w:r w:rsidRPr="00A473BA">
              <w:t xml:space="preserve"> </w:t>
            </w:r>
          </w:p>
        </w:tc>
        <w:tc>
          <w:tcPr>
            <w:tcW w:w="0" w:type="auto"/>
            <w:shd w:val="clear" w:color="auto" w:fill="auto"/>
          </w:tcPr>
          <w:p w14:paraId="77344581" w14:textId="47025D67" w:rsidR="00B542E3" w:rsidRPr="00A473BA" w:rsidRDefault="00B542E3" w:rsidP="00A473BA">
            <w:pPr>
              <w:suppressAutoHyphens w:val="0"/>
            </w:pPr>
            <w:r w:rsidRPr="00A473BA">
              <w:t xml:space="preserve">Sumele eligibile incluse pentru fiecare </w:t>
            </w:r>
            <w:r>
              <w:t>categorie</w:t>
            </w:r>
            <w:r w:rsidRPr="00A473BA">
              <w:t xml:space="preserve"> bugetara</w:t>
            </w:r>
          </w:p>
        </w:tc>
      </w:tr>
      <w:tr w:rsidR="00B542E3" w:rsidRPr="00A473BA" w14:paraId="4B63CD2E" w14:textId="77777777" w:rsidTr="00A473BA">
        <w:tc>
          <w:tcPr>
            <w:tcW w:w="0" w:type="auto"/>
            <w:shd w:val="clear" w:color="auto" w:fill="auto"/>
          </w:tcPr>
          <w:p w14:paraId="0C2E36BF" w14:textId="77777777" w:rsidR="00B542E3" w:rsidRPr="00A473BA" w:rsidRDefault="00B542E3" w:rsidP="00A473BA">
            <w:pPr>
              <w:suppressAutoHyphens w:val="0"/>
            </w:pPr>
          </w:p>
        </w:tc>
        <w:tc>
          <w:tcPr>
            <w:tcW w:w="0" w:type="auto"/>
            <w:shd w:val="clear" w:color="auto" w:fill="auto"/>
          </w:tcPr>
          <w:p w14:paraId="63F6E3AC" w14:textId="77777777" w:rsidR="00B542E3" w:rsidRPr="00A473BA" w:rsidRDefault="00B542E3" w:rsidP="00A473BA">
            <w:pPr>
              <w:suppressAutoHyphens w:val="0"/>
            </w:pPr>
          </w:p>
        </w:tc>
        <w:tc>
          <w:tcPr>
            <w:tcW w:w="0" w:type="auto"/>
            <w:shd w:val="clear" w:color="auto" w:fill="auto"/>
          </w:tcPr>
          <w:p w14:paraId="118936B9" w14:textId="77777777" w:rsidR="00B542E3" w:rsidRPr="00A473BA" w:rsidRDefault="00B542E3" w:rsidP="00A473BA">
            <w:pPr>
              <w:suppressAutoHyphens w:val="0"/>
            </w:pPr>
          </w:p>
        </w:tc>
        <w:tc>
          <w:tcPr>
            <w:tcW w:w="0" w:type="auto"/>
            <w:shd w:val="clear" w:color="auto" w:fill="auto"/>
          </w:tcPr>
          <w:p w14:paraId="580506A3" w14:textId="77777777" w:rsidR="00B542E3" w:rsidRPr="00A473BA" w:rsidRDefault="00B542E3" w:rsidP="00A473BA">
            <w:pPr>
              <w:suppressAutoHyphens w:val="0"/>
            </w:pPr>
          </w:p>
        </w:tc>
      </w:tr>
      <w:tr w:rsidR="00B542E3" w:rsidRPr="00A473BA" w14:paraId="1DCC8868" w14:textId="77777777" w:rsidTr="00A473BA">
        <w:tc>
          <w:tcPr>
            <w:tcW w:w="0" w:type="auto"/>
            <w:shd w:val="clear" w:color="auto" w:fill="auto"/>
          </w:tcPr>
          <w:p w14:paraId="5F12DB45" w14:textId="77777777" w:rsidR="00B542E3" w:rsidRPr="00A473BA" w:rsidRDefault="00B542E3" w:rsidP="00A473BA">
            <w:pPr>
              <w:suppressAutoHyphens w:val="0"/>
            </w:pPr>
          </w:p>
        </w:tc>
        <w:tc>
          <w:tcPr>
            <w:tcW w:w="0" w:type="auto"/>
            <w:shd w:val="clear" w:color="auto" w:fill="auto"/>
          </w:tcPr>
          <w:p w14:paraId="7172CAC4" w14:textId="77777777" w:rsidR="00B542E3" w:rsidRPr="00A473BA" w:rsidRDefault="00B542E3" w:rsidP="00A473BA">
            <w:pPr>
              <w:suppressAutoHyphens w:val="0"/>
            </w:pPr>
          </w:p>
        </w:tc>
        <w:tc>
          <w:tcPr>
            <w:tcW w:w="0" w:type="auto"/>
            <w:shd w:val="clear" w:color="auto" w:fill="auto"/>
          </w:tcPr>
          <w:p w14:paraId="5BD9C633" w14:textId="77777777" w:rsidR="00B542E3" w:rsidRPr="00A473BA" w:rsidRDefault="00B542E3" w:rsidP="00A473BA">
            <w:pPr>
              <w:suppressAutoHyphens w:val="0"/>
            </w:pPr>
          </w:p>
        </w:tc>
        <w:tc>
          <w:tcPr>
            <w:tcW w:w="0" w:type="auto"/>
            <w:shd w:val="clear" w:color="auto" w:fill="auto"/>
          </w:tcPr>
          <w:p w14:paraId="4C957C40" w14:textId="77777777" w:rsidR="00B542E3" w:rsidRPr="00A473BA" w:rsidRDefault="00B542E3" w:rsidP="00A473BA">
            <w:pPr>
              <w:suppressAutoHyphens w:val="0"/>
            </w:pPr>
          </w:p>
        </w:tc>
      </w:tr>
      <w:tr w:rsidR="00B542E3" w:rsidRPr="00A473BA" w14:paraId="1EDF66FF" w14:textId="77777777" w:rsidTr="004E5060">
        <w:tc>
          <w:tcPr>
            <w:tcW w:w="0" w:type="auto"/>
            <w:gridSpan w:val="2"/>
            <w:shd w:val="clear" w:color="auto" w:fill="auto"/>
          </w:tcPr>
          <w:p w14:paraId="3D79B592" w14:textId="4A99B980" w:rsidR="00B542E3" w:rsidRPr="00A473BA" w:rsidRDefault="00B542E3" w:rsidP="00A473BA">
            <w:pPr>
              <w:suppressAutoHyphens w:val="0"/>
            </w:pPr>
            <w:r w:rsidRPr="00A473BA">
              <w:t xml:space="preserve">Total eligibil </w:t>
            </w:r>
          </w:p>
        </w:tc>
        <w:tc>
          <w:tcPr>
            <w:tcW w:w="0" w:type="auto"/>
            <w:shd w:val="clear" w:color="auto" w:fill="auto"/>
          </w:tcPr>
          <w:p w14:paraId="013774B0" w14:textId="77777777" w:rsidR="00B542E3" w:rsidRPr="00A473BA" w:rsidRDefault="00B542E3" w:rsidP="00A473BA">
            <w:pPr>
              <w:suppressAutoHyphens w:val="0"/>
            </w:pPr>
          </w:p>
        </w:tc>
        <w:tc>
          <w:tcPr>
            <w:tcW w:w="0" w:type="auto"/>
            <w:shd w:val="clear" w:color="auto" w:fill="auto"/>
          </w:tcPr>
          <w:p w14:paraId="478444D3" w14:textId="77777777" w:rsidR="00B542E3" w:rsidRPr="00A473BA" w:rsidRDefault="00B542E3" w:rsidP="00A473BA">
            <w:pPr>
              <w:suppressAutoHyphens w:val="0"/>
            </w:pPr>
          </w:p>
        </w:tc>
      </w:tr>
    </w:tbl>
    <w:p w14:paraId="0ADB1244" w14:textId="6E915C64" w:rsidR="00B542E3" w:rsidRPr="00B542E3" w:rsidRDefault="00B542E3" w:rsidP="00B542E3">
      <w:pPr>
        <w:rPr>
          <w:sz w:val="22"/>
          <w:szCs w:val="22"/>
        </w:rPr>
      </w:pPr>
      <w:r w:rsidRPr="00B542E3">
        <w:rPr>
          <w:sz w:val="22"/>
          <w:szCs w:val="22"/>
        </w:rPr>
        <w:t>Datele completate în cadrul tabelului de mai sus trebuie sa fie corelate cu bugetul</w:t>
      </w:r>
      <w:r>
        <w:rPr>
          <w:sz w:val="22"/>
          <w:szCs w:val="22"/>
        </w:rPr>
        <w:t xml:space="preserve"> </w:t>
      </w:r>
      <w:r w:rsidRPr="00B542E3">
        <w:rPr>
          <w:sz w:val="22"/>
          <w:szCs w:val="22"/>
        </w:rPr>
        <w:t>proiectului precum si cu secțiunea de achiziții din cadrul proiectului.</w:t>
      </w:r>
    </w:p>
    <w:p w14:paraId="1D73F869" w14:textId="77777777" w:rsidR="006528D9" w:rsidRDefault="006528D9">
      <w:pPr>
        <w:rPr>
          <w:sz w:val="22"/>
          <w:szCs w:val="22"/>
        </w:rPr>
      </w:pPr>
    </w:p>
    <w:p w14:paraId="5AF2C83E" w14:textId="02393BCC" w:rsidR="00091ABE" w:rsidRDefault="002E701C" w:rsidP="002E701C">
      <w:pPr>
        <w:pStyle w:val="Heading4"/>
        <w:numPr>
          <w:ilvl w:val="0"/>
          <w:numId w:val="0"/>
        </w:numPr>
        <w:rPr>
          <w:color w:val="7030A0"/>
          <w:sz w:val="22"/>
          <w:szCs w:val="22"/>
        </w:rPr>
      </w:pPr>
      <w:bookmarkStart w:id="25" w:name="Calendar"/>
      <w:bookmarkEnd w:id="25"/>
      <w:r>
        <w:rPr>
          <w:color w:val="7030A0"/>
          <w:sz w:val="22"/>
          <w:szCs w:val="22"/>
        </w:rPr>
        <w:t>2.2.4. Calendarul de implementare a proiectului.</w:t>
      </w:r>
    </w:p>
    <w:p w14:paraId="2EF8DB33" w14:textId="77777777" w:rsidR="00091ABE" w:rsidRDefault="00000000">
      <w:pPr>
        <w:jc w:val="both"/>
        <w:rPr>
          <w:sz w:val="22"/>
          <w:szCs w:val="22"/>
        </w:rPr>
      </w:pPr>
      <w:r>
        <w:rPr>
          <w:i/>
          <w:sz w:val="22"/>
          <w:szCs w:val="22"/>
        </w:rPr>
        <w:t xml:space="preserve">Completaţi tabelul de mai jos cu activităţile proiectului, atât cele care au avut loc până la momentul depunerii Cererii de finanţare aferentă Ghidului de contractare, cât şi cele previzionate a se realiza după momentul depunerii Cererii de finanţare (în vederea implementării proiectului), precum şi cu perioadele la care acestea s-au realizat/se vor realiza. </w:t>
      </w:r>
    </w:p>
    <w:tbl>
      <w:tblPr>
        <w:tblStyle w:val="TableGrid"/>
        <w:tblW w:w="8995" w:type="dxa"/>
        <w:tblLayout w:type="fixed"/>
        <w:tblLook w:val="04A0" w:firstRow="1" w:lastRow="0" w:firstColumn="1" w:lastColumn="0" w:noHBand="0" w:noVBand="1"/>
      </w:tblPr>
      <w:tblGrid>
        <w:gridCol w:w="695"/>
        <w:gridCol w:w="2901"/>
        <w:gridCol w:w="20"/>
        <w:gridCol w:w="983"/>
        <w:gridCol w:w="1081"/>
        <w:gridCol w:w="1117"/>
        <w:gridCol w:w="1154"/>
        <w:gridCol w:w="1044"/>
      </w:tblGrid>
      <w:tr w:rsidR="00091ABE" w:rsidRPr="00C538CF" w14:paraId="7AE6913E" w14:textId="77777777">
        <w:tc>
          <w:tcPr>
            <w:tcW w:w="8994" w:type="dxa"/>
            <w:gridSpan w:val="8"/>
            <w:shd w:val="clear" w:color="auto" w:fill="D9D9D9" w:themeFill="background1" w:themeFillShade="D9"/>
          </w:tcPr>
          <w:p w14:paraId="1BFE03DA" w14:textId="77777777" w:rsidR="00091ABE" w:rsidRPr="00C538CF" w:rsidRDefault="00000000">
            <w:pPr>
              <w:pStyle w:val="ListParagraph"/>
              <w:numPr>
                <w:ilvl w:val="0"/>
                <w:numId w:val="18"/>
              </w:numPr>
              <w:jc w:val="both"/>
              <w:rPr>
                <w:szCs w:val="20"/>
              </w:rPr>
            </w:pPr>
            <w:r w:rsidRPr="00C538CF">
              <w:rPr>
                <w:szCs w:val="20"/>
              </w:rPr>
              <w:t>Activități realizate înainte de depunerea cererii de finanțare</w:t>
            </w:r>
          </w:p>
        </w:tc>
      </w:tr>
      <w:tr w:rsidR="00091ABE" w:rsidRPr="00C538CF" w14:paraId="1CAE7DD3" w14:textId="77777777">
        <w:tc>
          <w:tcPr>
            <w:tcW w:w="694" w:type="dxa"/>
          </w:tcPr>
          <w:p w14:paraId="7A5EE990" w14:textId="77777777" w:rsidR="00091ABE" w:rsidRPr="00C538CF" w:rsidRDefault="00000000">
            <w:pPr>
              <w:jc w:val="both"/>
              <w:rPr>
                <w:szCs w:val="20"/>
              </w:rPr>
            </w:pPr>
            <w:r w:rsidRPr="00C538CF">
              <w:rPr>
                <w:szCs w:val="20"/>
              </w:rPr>
              <w:t>Nr. Crt.</w:t>
            </w:r>
          </w:p>
        </w:tc>
        <w:tc>
          <w:tcPr>
            <w:tcW w:w="2921" w:type="dxa"/>
            <w:gridSpan w:val="2"/>
          </w:tcPr>
          <w:p w14:paraId="263324D6" w14:textId="77777777" w:rsidR="00091ABE" w:rsidRPr="00C538CF" w:rsidRDefault="00000000">
            <w:pPr>
              <w:jc w:val="both"/>
              <w:rPr>
                <w:szCs w:val="20"/>
              </w:rPr>
            </w:pPr>
            <w:r w:rsidRPr="00C538CF">
              <w:rPr>
                <w:szCs w:val="20"/>
              </w:rPr>
              <w:t>Denumire activitate</w:t>
            </w:r>
          </w:p>
        </w:tc>
        <w:tc>
          <w:tcPr>
            <w:tcW w:w="983" w:type="dxa"/>
          </w:tcPr>
          <w:p w14:paraId="1318F266" w14:textId="77777777" w:rsidR="00091ABE" w:rsidRPr="00C538CF" w:rsidRDefault="00000000">
            <w:pPr>
              <w:jc w:val="both"/>
              <w:rPr>
                <w:szCs w:val="20"/>
              </w:rPr>
            </w:pPr>
            <w:r w:rsidRPr="00C538CF">
              <w:rPr>
                <w:szCs w:val="20"/>
              </w:rPr>
              <w:t>CDI / PUI</w:t>
            </w:r>
          </w:p>
        </w:tc>
        <w:tc>
          <w:tcPr>
            <w:tcW w:w="2198" w:type="dxa"/>
            <w:gridSpan w:val="2"/>
          </w:tcPr>
          <w:p w14:paraId="3F17DF90" w14:textId="77777777" w:rsidR="00091ABE" w:rsidRPr="00C538CF" w:rsidRDefault="00000000">
            <w:pPr>
              <w:jc w:val="both"/>
              <w:rPr>
                <w:szCs w:val="20"/>
              </w:rPr>
            </w:pPr>
            <w:r w:rsidRPr="00C538CF">
              <w:rPr>
                <w:szCs w:val="20"/>
              </w:rPr>
              <w:t>2022</w:t>
            </w:r>
          </w:p>
        </w:tc>
        <w:tc>
          <w:tcPr>
            <w:tcW w:w="2198" w:type="dxa"/>
            <w:gridSpan w:val="2"/>
          </w:tcPr>
          <w:p w14:paraId="11E86D1C" w14:textId="77777777" w:rsidR="00091ABE" w:rsidRPr="00C538CF" w:rsidRDefault="00000000">
            <w:pPr>
              <w:jc w:val="both"/>
              <w:rPr>
                <w:szCs w:val="20"/>
              </w:rPr>
            </w:pPr>
            <w:r w:rsidRPr="00C538CF">
              <w:rPr>
                <w:szCs w:val="20"/>
              </w:rPr>
              <w:t>2023</w:t>
            </w:r>
          </w:p>
        </w:tc>
      </w:tr>
      <w:tr w:rsidR="00091ABE" w:rsidRPr="00C538CF" w14:paraId="10B6A52B" w14:textId="77777777">
        <w:tc>
          <w:tcPr>
            <w:tcW w:w="694" w:type="dxa"/>
          </w:tcPr>
          <w:p w14:paraId="6D1DD966" w14:textId="77777777" w:rsidR="00091ABE" w:rsidRPr="00C538CF" w:rsidRDefault="00000000">
            <w:pPr>
              <w:jc w:val="both"/>
              <w:rPr>
                <w:szCs w:val="20"/>
              </w:rPr>
            </w:pPr>
            <w:r w:rsidRPr="00C538CF">
              <w:rPr>
                <w:szCs w:val="20"/>
              </w:rPr>
              <w:t>I.1</w:t>
            </w:r>
          </w:p>
        </w:tc>
        <w:tc>
          <w:tcPr>
            <w:tcW w:w="2921" w:type="dxa"/>
            <w:gridSpan w:val="2"/>
          </w:tcPr>
          <w:p w14:paraId="2D29FE6A" w14:textId="77777777" w:rsidR="00091ABE" w:rsidRPr="00C538CF" w:rsidRDefault="00091ABE">
            <w:pPr>
              <w:jc w:val="both"/>
              <w:rPr>
                <w:szCs w:val="20"/>
              </w:rPr>
            </w:pPr>
          </w:p>
        </w:tc>
        <w:tc>
          <w:tcPr>
            <w:tcW w:w="983" w:type="dxa"/>
          </w:tcPr>
          <w:p w14:paraId="3F11F2C3" w14:textId="77777777" w:rsidR="00091ABE" w:rsidRPr="00C538CF" w:rsidRDefault="00091ABE">
            <w:pPr>
              <w:jc w:val="both"/>
              <w:rPr>
                <w:szCs w:val="20"/>
              </w:rPr>
            </w:pPr>
          </w:p>
        </w:tc>
        <w:tc>
          <w:tcPr>
            <w:tcW w:w="2198" w:type="dxa"/>
            <w:gridSpan w:val="2"/>
          </w:tcPr>
          <w:p w14:paraId="2E9AFCE8" w14:textId="77777777" w:rsidR="00091ABE" w:rsidRPr="00C538CF" w:rsidRDefault="00091ABE">
            <w:pPr>
              <w:jc w:val="both"/>
              <w:rPr>
                <w:szCs w:val="20"/>
              </w:rPr>
            </w:pPr>
          </w:p>
        </w:tc>
        <w:tc>
          <w:tcPr>
            <w:tcW w:w="2198" w:type="dxa"/>
            <w:gridSpan w:val="2"/>
          </w:tcPr>
          <w:p w14:paraId="0AE51080" w14:textId="77777777" w:rsidR="00091ABE" w:rsidRPr="00C538CF" w:rsidRDefault="00091ABE">
            <w:pPr>
              <w:jc w:val="both"/>
              <w:rPr>
                <w:szCs w:val="20"/>
              </w:rPr>
            </w:pPr>
          </w:p>
        </w:tc>
      </w:tr>
      <w:tr w:rsidR="00091ABE" w:rsidRPr="00C538CF" w14:paraId="364B2F40" w14:textId="77777777">
        <w:tc>
          <w:tcPr>
            <w:tcW w:w="694" w:type="dxa"/>
          </w:tcPr>
          <w:p w14:paraId="49EB0B9B" w14:textId="77777777" w:rsidR="00091ABE" w:rsidRPr="00C538CF" w:rsidRDefault="00000000">
            <w:pPr>
              <w:jc w:val="both"/>
              <w:rPr>
                <w:szCs w:val="20"/>
              </w:rPr>
            </w:pPr>
            <w:r w:rsidRPr="00C538CF">
              <w:rPr>
                <w:szCs w:val="20"/>
              </w:rPr>
              <w:t xml:space="preserve">I.2 </w:t>
            </w:r>
          </w:p>
        </w:tc>
        <w:tc>
          <w:tcPr>
            <w:tcW w:w="2921" w:type="dxa"/>
            <w:gridSpan w:val="2"/>
          </w:tcPr>
          <w:p w14:paraId="592920DC" w14:textId="77777777" w:rsidR="00091ABE" w:rsidRPr="00C538CF" w:rsidRDefault="00091ABE">
            <w:pPr>
              <w:jc w:val="both"/>
              <w:rPr>
                <w:szCs w:val="20"/>
              </w:rPr>
            </w:pPr>
          </w:p>
        </w:tc>
        <w:tc>
          <w:tcPr>
            <w:tcW w:w="983" w:type="dxa"/>
          </w:tcPr>
          <w:p w14:paraId="19DE72D0" w14:textId="77777777" w:rsidR="00091ABE" w:rsidRPr="00C538CF" w:rsidRDefault="00091ABE">
            <w:pPr>
              <w:jc w:val="both"/>
              <w:rPr>
                <w:szCs w:val="20"/>
              </w:rPr>
            </w:pPr>
          </w:p>
        </w:tc>
        <w:tc>
          <w:tcPr>
            <w:tcW w:w="2198" w:type="dxa"/>
            <w:gridSpan w:val="2"/>
          </w:tcPr>
          <w:p w14:paraId="05E755B4" w14:textId="77777777" w:rsidR="00091ABE" w:rsidRPr="00C538CF" w:rsidRDefault="00091ABE">
            <w:pPr>
              <w:jc w:val="both"/>
              <w:rPr>
                <w:szCs w:val="20"/>
              </w:rPr>
            </w:pPr>
          </w:p>
        </w:tc>
        <w:tc>
          <w:tcPr>
            <w:tcW w:w="2198" w:type="dxa"/>
            <w:gridSpan w:val="2"/>
          </w:tcPr>
          <w:p w14:paraId="16CFA074" w14:textId="77777777" w:rsidR="00091ABE" w:rsidRPr="00C538CF" w:rsidRDefault="00091ABE">
            <w:pPr>
              <w:jc w:val="both"/>
              <w:rPr>
                <w:szCs w:val="20"/>
              </w:rPr>
            </w:pPr>
          </w:p>
        </w:tc>
      </w:tr>
      <w:tr w:rsidR="00091ABE" w:rsidRPr="00C538CF" w14:paraId="76F82338" w14:textId="77777777">
        <w:tc>
          <w:tcPr>
            <w:tcW w:w="8994" w:type="dxa"/>
            <w:gridSpan w:val="8"/>
            <w:shd w:val="clear" w:color="auto" w:fill="D9D9D9" w:themeFill="background1" w:themeFillShade="D9"/>
          </w:tcPr>
          <w:p w14:paraId="7D606B0F" w14:textId="77777777" w:rsidR="00091ABE" w:rsidRPr="00C538CF" w:rsidRDefault="00000000">
            <w:pPr>
              <w:pStyle w:val="ListParagraph"/>
              <w:numPr>
                <w:ilvl w:val="0"/>
                <w:numId w:val="18"/>
              </w:numPr>
              <w:jc w:val="both"/>
              <w:rPr>
                <w:szCs w:val="20"/>
              </w:rPr>
            </w:pPr>
            <w:r w:rsidRPr="00C538CF">
              <w:rPr>
                <w:szCs w:val="20"/>
              </w:rPr>
              <w:t xml:space="preserve">Activități realizate după depunerea cererii de finanțare </w:t>
            </w:r>
          </w:p>
        </w:tc>
      </w:tr>
      <w:tr w:rsidR="00091ABE" w:rsidRPr="00C538CF" w14:paraId="44397546" w14:textId="77777777">
        <w:tc>
          <w:tcPr>
            <w:tcW w:w="694" w:type="dxa"/>
          </w:tcPr>
          <w:p w14:paraId="286C1674" w14:textId="77777777" w:rsidR="00091ABE" w:rsidRPr="00C538CF" w:rsidRDefault="00000000">
            <w:pPr>
              <w:jc w:val="both"/>
              <w:rPr>
                <w:szCs w:val="20"/>
              </w:rPr>
            </w:pPr>
            <w:r w:rsidRPr="00C538CF">
              <w:rPr>
                <w:szCs w:val="20"/>
              </w:rPr>
              <w:t>Nr. Crt.</w:t>
            </w:r>
          </w:p>
        </w:tc>
        <w:tc>
          <w:tcPr>
            <w:tcW w:w="2901" w:type="dxa"/>
          </w:tcPr>
          <w:p w14:paraId="55A62466" w14:textId="77777777" w:rsidR="00091ABE" w:rsidRPr="00C538CF" w:rsidRDefault="00000000">
            <w:pPr>
              <w:jc w:val="both"/>
              <w:rPr>
                <w:szCs w:val="20"/>
              </w:rPr>
            </w:pPr>
            <w:r w:rsidRPr="00C538CF">
              <w:rPr>
                <w:szCs w:val="20"/>
              </w:rPr>
              <w:t>Denumire activitate</w:t>
            </w:r>
          </w:p>
        </w:tc>
        <w:tc>
          <w:tcPr>
            <w:tcW w:w="1003" w:type="dxa"/>
            <w:gridSpan w:val="2"/>
          </w:tcPr>
          <w:p w14:paraId="61CF4919" w14:textId="77777777" w:rsidR="00091ABE" w:rsidRPr="00C538CF" w:rsidRDefault="00000000">
            <w:pPr>
              <w:jc w:val="both"/>
              <w:rPr>
                <w:szCs w:val="20"/>
              </w:rPr>
            </w:pPr>
            <w:r w:rsidRPr="00C538CF">
              <w:rPr>
                <w:szCs w:val="20"/>
              </w:rPr>
              <w:t>CDI / PUI</w:t>
            </w:r>
          </w:p>
        </w:tc>
        <w:tc>
          <w:tcPr>
            <w:tcW w:w="1081" w:type="dxa"/>
          </w:tcPr>
          <w:p w14:paraId="6834416F" w14:textId="77777777" w:rsidR="00091ABE" w:rsidRPr="00C538CF" w:rsidRDefault="00000000">
            <w:pPr>
              <w:jc w:val="both"/>
              <w:rPr>
                <w:szCs w:val="20"/>
              </w:rPr>
            </w:pPr>
            <w:r w:rsidRPr="00C538CF">
              <w:rPr>
                <w:szCs w:val="20"/>
              </w:rPr>
              <w:t>2023</w:t>
            </w:r>
          </w:p>
        </w:tc>
        <w:tc>
          <w:tcPr>
            <w:tcW w:w="1117" w:type="dxa"/>
          </w:tcPr>
          <w:p w14:paraId="37BF3B1B" w14:textId="77777777" w:rsidR="00091ABE" w:rsidRPr="00C538CF" w:rsidRDefault="00000000">
            <w:pPr>
              <w:jc w:val="both"/>
              <w:rPr>
                <w:szCs w:val="20"/>
              </w:rPr>
            </w:pPr>
            <w:r w:rsidRPr="00C538CF">
              <w:rPr>
                <w:szCs w:val="20"/>
              </w:rPr>
              <w:t>2024</w:t>
            </w:r>
          </w:p>
        </w:tc>
        <w:tc>
          <w:tcPr>
            <w:tcW w:w="1154" w:type="dxa"/>
          </w:tcPr>
          <w:p w14:paraId="3E4B5758" w14:textId="77777777" w:rsidR="00091ABE" w:rsidRPr="00C538CF" w:rsidRDefault="00000000">
            <w:pPr>
              <w:jc w:val="both"/>
              <w:rPr>
                <w:szCs w:val="20"/>
              </w:rPr>
            </w:pPr>
            <w:r w:rsidRPr="00C538CF">
              <w:rPr>
                <w:szCs w:val="20"/>
              </w:rPr>
              <w:t>2025</w:t>
            </w:r>
          </w:p>
        </w:tc>
        <w:tc>
          <w:tcPr>
            <w:tcW w:w="1044" w:type="dxa"/>
          </w:tcPr>
          <w:p w14:paraId="6B62B152" w14:textId="77777777" w:rsidR="00091ABE" w:rsidRPr="00C538CF" w:rsidRDefault="00000000">
            <w:pPr>
              <w:jc w:val="both"/>
              <w:rPr>
                <w:szCs w:val="20"/>
              </w:rPr>
            </w:pPr>
            <w:r w:rsidRPr="00C538CF">
              <w:rPr>
                <w:szCs w:val="20"/>
              </w:rPr>
              <w:t>....</w:t>
            </w:r>
          </w:p>
        </w:tc>
      </w:tr>
      <w:tr w:rsidR="00091ABE" w:rsidRPr="00C538CF" w14:paraId="25BAC612" w14:textId="77777777">
        <w:tc>
          <w:tcPr>
            <w:tcW w:w="694" w:type="dxa"/>
          </w:tcPr>
          <w:p w14:paraId="6B54DA37" w14:textId="77777777" w:rsidR="00091ABE" w:rsidRPr="00C538CF" w:rsidRDefault="00000000">
            <w:pPr>
              <w:jc w:val="both"/>
              <w:rPr>
                <w:szCs w:val="20"/>
              </w:rPr>
            </w:pPr>
            <w:r w:rsidRPr="00C538CF">
              <w:rPr>
                <w:szCs w:val="20"/>
              </w:rPr>
              <w:t>II.1</w:t>
            </w:r>
          </w:p>
        </w:tc>
        <w:tc>
          <w:tcPr>
            <w:tcW w:w="2901" w:type="dxa"/>
          </w:tcPr>
          <w:p w14:paraId="31445D61" w14:textId="77777777" w:rsidR="00091ABE" w:rsidRPr="00C538CF" w:rsidRDefault="00091ABE">
            <w:pPr>
              <w:jc w:val="both"/>
              <w:rPr>
                <w:szCs w:val="20"/>
              </w:rPr>
            </w:pPr>
          </w:p>
        </w:tc>
        <w:tc>
          <w:tcPr>
            <w:tcW w:w="1003" w:type="dxa"/>
            <w:gridSpan w:val="2"/>
          </w:tcPr>
          <w:p w14:paraId="26BF0D35" w14:textId="77777777" w:rsidR="00091ABE" w:rsidRPr="00C538CF" w:rsidRDefault="00091ABE">
            <w:pPr>
              <w:jc w:val="both"/>
              <w:rPr>
                <w:szCs w:val="20"/>
              </w:rPr>
            </w:pPr>
          </w:p>
        </w:tc>
        <w:tc>
          <w:tcPr>
            <w:tcW w:w="1081" w:type="dxa"/>
          </w:tcPr>
          <w:p w14:paraId="0A6A8239" w14:textId="77777777" w:rsidR="00091ABE" w:rsidRPr="00C538CF" w:rsidRDefault="00091ABE">
            <w:pPr>
              <w:jc w:val="both"/>
              <w:rPr>
                <w:szCs w:val="20"/>
              </w:rPr>
            </w:pPr>
          </w:p>
        </w:tc>
        <w:tc>
          <w:tcPr>
            <w:tcW w:w="1117" w:type="dxa"/>
          </w:tcPr>
          <w:p w14:paraId="331281A0" w14:textId="77777777" w:rsidR="00091ABE" w:rsidRPr="00C538CF" w:rsidRDefault="00091ABE">
            <w:pPr>
              <w:jc w:val="both"/>
              <w:rPr>
                <w:szCs w:val="20"/>
              </w:rPr>
            </w:pPr>
          </w:p>
        </w:tc>
        <w:tc>
          <w:tcPr>
            <w:tcW w:w="1154" w:type="dxa"/>
          </w:tcPr>
          <w:p w14:paraId="6803A473" w14:textId="77777777" w:rsidR="00091ABE" w:rsidRPr="00C538CF" w:rsidRDefault="00091ABE">
            <w:pPr>
              <w:jc w:val="both"/>
              <w:rPr>
                <w:szCs w:val="20"/>
              </w:rPr>
            </w:pPr>
          </w:p>
        </w:tc>
        <w:tc>
          <w:tcPr>
            <w:tcW w:w="1044" w:type="dxa"/>
          </w:tcPr>
          <w:p w14:paraId="6EC8BAFF" w14:textId="77777777" w:rsidR="00091ABE" w:rsidRPr="00C538CF" w:rsidRDefault="00091ABE">
            <w:pPr>
              <w:jc w:val="both"/>
              <w:rPr>
                <w:szCs w:val="20"/>
              </w:rPr>
            </w:pPr>
          </w:p>
        </w:tc>
      </w:tr>
      <w:tr w:rsidR="00091ABE" w:rsidRPr="00C538CF" w14:paraId="3856C69D" w14:textId="77777777">
        <w:tc>
          <w:tcPr>
            <w:tcW w:w="694" w:type="dxa"/>
          </w:tcPr>
          <w:p w14:paraId="094D56B7" w14:textId="77777777" w:rsidR="00091ABE" w:rsidRPr="00C538CF" w:rsidRDefault="00000000">
            <w:pPr>
              <w:jc w:val="both"/>
              <w:rPr>
                <w:szCs w:val="20"/>
              </w:rPr>
            </w:pPr>
            <w:r w:rsidRPr="00C538CF">
              <w:rPr>
                <w:szCs w:val="20"/>
              </w:rPr>
              <w:t>II.2</w:t>
            </w:r>
          </w:p>
        </w:tc>
        <w:tc>
          <w:tcPr>
            <w:tcW w:w="2901" w:type="dxa"/>
          </w:tcPr>
          <w:p w14:paraId="77046A77" w14:textId="77777777" w:rsidR="00091ABE" w:rsidRPr="00C538CF" w:rsidRDefault="00091ABE">
            <w:pPr>
              <w:jc w:val="both"/>
              <w:rPr>
                <w:szCs w:val="20"/>
              </w:rPr>
            </w:pPr>
          </w:p>
        </w:tc>
        <w:tc>
          <w:tcPr>
            <w:tcW w:w="1003" w:type="dxa"/>
            <w:gridSpan w:val="2"/>
          </w:tcPr>
          <w:p w14:paraId="7F755C13" w14:textId="77777777" w:rsidR="00091ABE" w:rsidRPr="00C538CF" w:rsidRDefault="00091ABE">
            <w:pPr>
              <w:jc w:val="both"/>
              <w:rPr>
                <w:szCs w:val="20"/>
              </w:rPr>
            </w:pPr>
          </w:p>
        </w:tc>
        <w:tc>
          <w:tcPr>
            <w:tcW w:w="1081" w:type="dxa"/>
          </w:tcPr>
          <w:p w14:paraId="545A470D" w14:textId="77777777" w:rsidR="00091ABE" w:rsidRPr="00C538CF" w:rsidRDefault="00091ABE">
            <w:pPr>
              <w:jc w:val="both"/>
              <w:rPr>
                <w:szCs w:val="20"/>
              </w:rPr>
            </w:pPr>
          </w:p>
        </w:tc>
        <w:tc>
          <w:tcPr>
            <w:tcW w:w="1117" w:type="dxa"/>
          </w:tcPr>
          <w:p w14:paraId="2664AB32" w14:textId="77777777" w:rsidR="00091ABE" w:rsidRPr="00C538CF" w:rsidRDefault="00091ABE">
            <w:pPr>
              <w:jc w:val="both"/>
              <w:rPr>
                <w:szCs w:val="20"/>
              </w:rPr>
            </w:pPr>
          </w:p>
        </w:tc>
        <w:tc>
          <w:tcPr>
            <w:tcW w:w="1154" w:type="dxa"/>
          </w:tcPr>
          <w:p w14:paraId="7F085F19" w14:textId="77777777" w:rsidR="00091ABE" w:rsidRPr="00C538CF" w:rsidRDefault="00091ABE">
            <w:pPr>
              <w:jc w:val="both"/>
              <w:rPr>
                <w:szCs w:val="20"/>
              </w:rPr>
            </w:pPr>
          </w:p>
        </w:tc>
        <w:tc>
          <w:tcPr>
            <w:tcW w:w="1044" w:type="dxa"/>
          </w:tcPr>
          <w:p w14:paraId="7F353C49" w14:textId="77777777" w:rsidR="00091ABE" w:rsidRPr="00C538CF" w:rsidRDefault="00091ABE">
            <w:pPr>
              <w:jc w:val="both"/>
              <w:rPr>
                <w:szCs w:val="20"/>
              </w:rPr>
            </w:pPr>
          </w:p>
        </w:tc>
      </w:tr>
    </w:tbl>
    <w:p w14:paraId="740E45E1" w14:textId="77777777" w:rsidR="00091ABE" w:rsidRDefault="00000000">
      <w:pPr>
        <w:jc w:val="both"/>
        <w:rPr>
          <w:sz w:val="22"/>
          <w:szCs w:val="22"/>
        </w:rPr>
      </w:pPr>
      <w:r>
        <w:rPr>
          <w:sz w:val="22"/>
          <w:szCs w:val="22"/>
        </w:rPr>
        <w:t>Cheltuielile aferente activităților realizate după data depunerii cererii de finanțare și înainte de data semnării contractului, vor fi cuprinse în cererea de transfer distinctă pentru cheltuieli eligibile efectuate înainte de data semnării contractului.</w:t>
      </w:r>
    </w:p>
    <w:p w14:paraId="629BC890" w14:textId="77777777" w:rsidR="00091ABE" w:rsidRDefault="00091ABE">
      <w:pPr>
        <w:jc w:val="both"/>
        <w:rPr>
          <w:sz w:val="22"/>
          <w:szCs w:val="22"/>
        </w:rPr>
      </w:pPr>
    </w:p>
    <w:p w14:paraId="0D6A3806" w14:textId="77777777" w:rsidR="00091ABE" w:rsidRDefault="00000000">
      <w:pPr>
        <w:pStyle w:val="Heading2"/>
        <w:rPr>
          <w:color w:val="7030A0"/>
          <w:szCs w:val="22"/>
        </w:rPr>
      </w:pPr>
      <w:bookmarkStart w:id="26" w:name="_Toc149226913"/>
      <w:r>
        <w:rPr>
          <w:color w:val="7030A0"/>
          <w:szCs w:val="22"/>
        </w:rPr>
        <w:t>Durata de implementare a proiectului</w:t>
      </w:r>
      <w:bookmarkEnd w:id="26"/>
    </w:p>
    <w:tbl>
      <w:tblPr>
        <w:tblW w:w="8908" w:type="dxa"/>
        <w:tblLayout w:type="fixed"/>
        <w:tblLook w:val="0000" w:firstRow="0" w:lastRow="0" w:firstColumn="0" w:lastColumn="0" w:noHBand="0" w:noVBand="0"/>
      </w:tblPr>
      <w:tblGrid>
        <w:gridCol w:w="8908"/>
      </w:tblGrid>
      <w:tr w:rsidR="00091ABE" w14:paraId="3CF35EE7" w14:textId="77777777">
        <w:tc>
          <w:tcPr>
            <w:tcW w:w="8908" w:type="dxa"/>
          </w:tcPr>
          <w:p w14:paraId="3EF3ED63" w14:textId="77777777" w:rsidR="00091ABE" w:rsidRDefault="00000000">
            <w:pPr>
              <w:pStyle w:val="instruct"/>
              <w:rPr>
                <w:sz w:val="22"/>
                <w:szCs w:val="22"/>
              </w:rPr>
            </w:pPr>
            <w:r>
              <w:rPr>
                <w:sz w:val="22"/>
                <w:szCs w:val="22"/>
              </w:rPr>
              <w:t xml:space="preserve">Durata de implementare a proiectului este de de la data semnării contractului de finanțare, între ..............(data semnării contractului de finanțare, zi/luna/an ) și până la </w:t>
            </w:r>
            <w:r w:rsidRPr="00C538CF">
              <w:rPr>
                <w:sz w:val="22"/>
                <w:szCs w:val="22"/>
              </w:rPr>
              <w:t>..... .</w:t>
            </w:r>
          </w:p>
          <w:p w14:paraId="2EE6B313" w14:textId="77777777" w:rsidR="00091ABE" w:rsidRDefault="00091ABE" w:rsidP="00CD4786">
            <w:pPr>
              <w:pStyle w:val="instruct"/>
              <w:jc w:val="both"/>
              <w:rPr>
                <w:sz w:val="22"/>
                <w:szCs w:val="22"/>
              </w:rPr>
            </w:pPr>
          </w:p>
          <w:p w14:paraId="6370BE03" w14:textId="77777777" w:rsidR="00091ABE" w:rsidRDefault="00000000" w:rsidP="00CD4786">
            <w:pPr>
              <w:pStyle w:val="instruct"/>
              <w:jc w:val="both"/>
              <w:rPr>
                <w:sz w:val="22"/>
                <w:szCs w:val="22"/>
              </w:rPr>
            </w:pPr>
            <w:r>
              <w:rPr>
                <w:sz w:val="22"/>
                <w:szCs w:val="22"/>
              </w:rPr>
              <w:t>Beneficiarii vor avea în vedere că sunt eligibile și activitățile în vederea implementării proiectului realizate după data depunerii cererii în apelul de preselecție derulat de MEAT conform OME nr. 99/1.02.2022, respectiv începând cu data de 1 februarie 2022.</w:t>
            </w:r>
          </w:p>
          <w:p w14:paraId="77365852" w14:textId="77777777" w:rsidR="00091ABE" w:rsidRDefault="00091ABE" w:rsidP="00CD4786">
            <w:pPr>
              <w:pStyle w:val="instruct"/>
              <w:jc w:val="both"/>
              <w:rPr>
                <w:sz w:val="22"/>
                <w:szCs w:val="22"/>
                <w:highlight w:val="yellow"/>
              </w:rPr>
            </w:pPr>
          </w:p>
          <w:p w14:paraId="7AE73CD1" w14:textId="77777777" w:rsidR="00091ABE" w:rsidRDefault="00000000">
            <w:pPr>
              <w:pStyle w:val="instruct"/>
              <w:rPr>
                <w:b/>
                <w:bCs/>
                <w:sz w:val="22"/>
                <w:szCs w:val="22"/>
              </w:rPr>
            </w:pPr>
            <w:r>
              <w:rPr>
                <w:b/>
                <w:bCs/>
                <w:sz w:val="22"/>
                <w:szCs w:val="22"/>
              </w:rPr>
              <w:t xml:space="preserve">Notă: </w:t>
            </w:r>
          </w:p>
          <w:p w14:paraId="14152806" w14:textId="77777777" w:rsidR="00091ABE" w:rsidRDefault="00000000">
            <w:pPr>
              <w:pStyle w:val="instruct"/>
              <w:rPr>
                <w:b/>
                <w:bCs/>
                <w:sz w:val="22"/>
                <w:szCs w:val="22"/>
              </w:rPr>
            </w:pPr>
            <w:r>
              <w:rPr>
                <w:b/>
                <w:bCs/>
                <w:sz w:val="22"/>
                <w:szCs w:val="22"/>
              </w:rPr>
              <w:t>Datele se vor completa ulterior semnării contractului de finanțare.</w:t>
            </w:r>
          </w:p>
          <w:p w14:paraId="0AAD18AB" w14:textId="77777777" w:rsidR="00091ABE" w:rsidRDefault="00000000">
            <w:pPr>
              <w:pStyle w:val="instruct"/>
              <w:jc w:val="both"/>
              <w:rPr>
                <w:sz w:val="22"/>
                <w:szCs w:val="22"/>
              </w:rPr>
            </w:pPr>
            <w:r>
              <w:rPr>
                <w:b/>
                <w:bCs/>
                <w:sz w:val="22"/>
                <w:szCs w:val="22"/>
              </w:rPr>
              <w:t>Durata trebuie să fie corelată cu calendarul activităţilor</w:t>
            </w:r>
            <w:r>
              <w:rPr>
                <w:sz w:val="22"/>
                <w:szCs w:val="22"/>
              </w:rPr>
              <w:t>.</w:t>
            </w:r>
          </w:p>
          <w:p w14:paraId="2D980B39" w14:textId="77777777" w:rsidR="00091ABE" w:rsidRDefault="00091ABE">
            <w:pPr>
              <w:pStyle w:val="instruct"/>
              <w:rPr>
                <w:sz w:val="22"/>
                <w:szCs w:val="22"/>
                <w:highlight w:val="green"/>
              </w:rPr>
            </w:pPr>
          </w:p>
        </w:tc>
      </w:tr>
    </w:tbl>
    <w:p w14:paraId="5F8C8B8C" w14:textId="77777777" w:rsidR="00091ABE" w:rsidRDefault="00000000">
      <w:pPr>
        <w:pStyle w:val="Heading2"/>
        <w:rPr>
          <w:color w:val="7030A0"/>
          <w:szCs w:val="22"/>
        </w:rPr>
      </w:pPr>
      <w:bookmarkStart w:id="27" w:name="_Toc149226914"/>
      <w:r>
        <w:rPr>
          <w:color w:val="7030A0"/>
          <w:szCs w:val="22"/>
        </w:rPr>
        <w:t>Sustenabilitatea proiectului</w:t>
      </w:r>
      <w:bookmarkEnd w:id="27"/>
    </w:p>
    <w:tbl>
      <w:tblPr>
        <w:tblW w:w="8908" w:type="dxa"/>
        <w:tblLayout w:type="fixed"/>
        <w:tblLook w:val="0000" w:firstRow="0" w:lastRow="0" w:firstColumn="0" w:lastColumn="0" w:noHBand="0" w:noVBand="0"/>
      </w:tblPr>
      <w:tblGrid>
        <w:gridCol w:w="8908"/>
      </w:tblGrid>
      <w:tr w:rsidR="00091ABE" w14:paraId="7C9C20C2" w14:textId="77777777">
        <w:tc>
          <w:tcPr>
            <w:tcW w:w="8908" w:type="dxa"/>
          </w:tcPr>
          <w:p w14:paraId="2DD26C93" w14:textId="77777777" w:rsidR="00091ABE" w:rsidRDefault="00000000">
            <w:pPr>
              <w:pStyle w:val="instruct"/>
              <w:jc w:val="both"/>
              <w:rPr>
                <w:sz w:val="22"/>
                <w:szCs w:val="22"/>
                <w:lang w:eastAsia="en-US"/>
              </w:rPr>
            </w:pPr>
            <w:r>
              <w:rPr>
                <w:sz w:val="22"/>
                <w:szCs w:val="22"/>
                <w:lang w:eastAsia="en-US"/>
              </w:rPr>
              <w:t xml:space="preserve">Precizaţi activitățile necesare și condițiile pe care le aveți în vedere pentru realizarea activităților </w:t>
            </w:r>
            <w:bookmarkStart w:id="28" w:name="_Hlk144993741"/>
            <w:r>
              <w:rPr>
                <w:sz w:val="22"/>
                <w:szCs w:val="22"/>
                <w:lang w:eastAsia="en-US"/>
              </w:rPr>
              <w:t xml:space="preserve">pe perioada de sustenabilitate a proiectului, respectiv </w:t>
            </w:r>
            <w:bookmarkEnd w:id="28"/>
            <w:r>
              <w:rPr>
                <w:sz w:val="22"/>
                <w:szCs w:val="22"/>
                <w:lang w:eastAsia="en-US"/>
              </w:rPr>
              <w:t>de diseminare a rezulatelor proiectului (publicare, participare la conferințe, colaborare cu alte entități, organizații de cercetare sau întreprinderi, etc.).</w:t>
            </w:r>
          </w:p>
        </w:tc>
      </w:tr>
    </w:tbl>
    <w:p w14:paraId="0CA1BF1F" w14:textId="77777777" w:rsidR="00091ABE" w:rsidRDefault="00091ABE">
      <w:pPr>
        <w:pStyle w:val="instruct"/>
        <w:rPr>
          <w:sz w:val="22"/>
          <w:szCs w:val="22"/>
        </w:rPr>
      </w:pPr>
    </w:p>
    <w:p w14:paraId="342DB97E" w14:textId="77777777" w:rsidR="00091ABE" w:rsidRDefault="00000000">
      <w:pPr>
        <w:pStyle w:val="Heading1"/>
        <w:rPr>
          <w:caps/>
          <w:color w:val="7030A0"/>
          <w:szCs w:val="22"/>
          <w:highlight w:val="lightGray"/>
        </w:rPr>
      </w:pPr>
      <w:bookmarkStart w:id="29" w:name="ResMat"/>
      <w:bookmarkStart w:id="30" w:name="_Toc149226915"/>
      <w:bookmarkEnd w:id="29"/>
      <w:r>
        <w:rPr>
          <w:caps/>
          <w:color w:val="7030A0"/>
          <w:szCs w:val="22"/>
          <w:highlight w:val="lightGray"/>
        </w:rPr>
        <w:t>Achiziţiile derulate în cadrul proiectului</w:t>
      </w:r>
      <w:bookmarkEnd w:id="30"/>
    </w:p>
    <w:p w14:paraId="5931D736" w14:textId="77777777" w:rsidR="00091ABE" w:rsidRDefault="00000000">
      <w:pPr>
        <w:pStyle w:val="instruct"/>
        <w:jc w:val="both"/>
        <w:rPr>
          <w:sz w:val="22"/>
          <w:szCs w:val="22"/>
        </w:rPr>
      </w:pPr>
      <w:r>
        <w:rPr>
          <w:sz w:val="22"/>
          <w:szCs w:val="22"/>
        </w:rPr>
        <w:t>Vă rugăm să completaţi tabelul privind planul achiziţiilor proiectului (planul de atribuire a contractelor de furnizare/ servicii):</w:t>
      </w:r>
    </w:p>
    <w:p w14:paraId="681A148C" w14:textId="77777777" w:rsidR="00091ABE" w:rsidRDefault="00091ABE">
      <w:pPr>
        <w:pStyle w:val="instruct"/>
        <w:jc w:val="both"/>
        <w:rPr>
          <w:sz w:val="22"/>
          <w:szCs w:val="22"/>
        </w:rPr>
      </w:pPr>
    </w:p>
    <w:p w14:paraId="4B932835" w14:textId="77777777" w:rsidR="00091ABE" w:rsidRDefault="00000000">
      <w:pPr>
        <w:pStyle w:val="instruct"/>
        <w:jc w:val="both"/>
        <w:rPr>
          <w:sz w:val="22"/>
          <w:szCs w:val="22"/>
        </w:rPr>
        <w:sectPr w:rsidR="00091ABE" w:rsidSect="00B94E13">
          <w:headerReference w:type="default" r:id="rId8"/>
          <w:footerReference w:type="default" r:id="rId9"/>
          <w:pgSz w:w="11906" w:h="16838"/>
          <w:pgMar w:top="631" w:right="1286" w:bottom="893" w:left="1440" w:header="360" w:footer="43" w:gutter="0"/>
          <w:cols w:space="720"/>
          <w:formProt w:val="0"/>
          <w:docGrid w:linePitch="100" w:charSpace="8192"/>
        </w:sectPr>
      </w:pPr>
      <w:r>
        <w:rPr>
          <w:sz w:val="22"/>
          <w:szCs w:val="22"/>
        </w:rPr>
        <w:t>Se va avea în vedere includerea tuturor achiziţiilor proiectului efectuate înainte de depunerea cererii de finanţare şi a celor preconizate a fi efectuate după semnarea contractului de finanţare, inclusiv a celor pentru care se intenţionează utilizarea procedurii de achiziţie directă.</w:t>
      </w:r>
    </w:p>
    <w:p w14:paraId="677A61ED" w14:textId="77777777" w:rsidR="00091ABE" w:rsidRDefault="00000000">
      <w:pPr>
        <w:pStyle w:val="Caption"/>
        <w:rPr>
          <w:color w:val="7030A0"/>
          <w:sz w:val="22"/>
          <w:szCs w:val="22"/>
        </w:rPr>
      </w:pPr>
      <w:r>
        <w:rPr>
          <w:color w:val="7030A0"/>
          <w:sz w:val="22"/>
          <w:szCs w:val="22"/>
        </w:rPr>
        <w:t>Achiziţii efectuate înainte de depunerea cererii de finanţare</w:t>
      </w:r>
    </w:p>
    <w:tbl>
      <w:tblPr>
        <w:tblW w:w="5000" w:type="pct"/>
        <w:tblLayout w:type="fixed"/>
        <w:tblLook w:val="01E0" w:firstRow="1" w:lastRow="1" w:firstColumn="1" w:lastColumn="1" w:noHBand="0" w:noVBand="0"/>
      </w:tblPr>
      <w:tblGrid>
        <w:gridCol w:w="779"/>
        <w:gridCol w:w="1416"/>
        <w:gridCol w:w="1905"/>
        <w:gridCol w:w="2107"/>
        <w:gridCol w:w="2109"/>
        <w:gridCol w:w="2487"/>
        <w:gridCol w:w="1907"/>
        <w:gridCol w:w="2088"/>
      </w:tblGrid>
      <w:tr w:rsidR="00091ABE" w:rsidRPr="00C538CF" w14:paraId="4E374D86" w14:textId="77777777">
        <w:trPr>
          <w:cantSplit/>
          <w:trHeight w:val="259"/>
        </w:trPr>
        <w:tc>
          <w:tcPr>
            <w:tcW w:w="78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D0BB7C8" w14:textId="77777777" w:rsidR="00091ABE" w:rsidRPr="00C538CF" w:rsidRDefault="00000000">
            <w:pPr>
              <w:widowControl w:val="0"/>
              <w:spacing w:before="0" w:after="0"/>
              <w:jc w:val="center"/>
              <w:rPr>
                <w:szCs w:val="20"/>
              </w:rPr>
            </w:pPr>
            <w:r w:rsidRPr="00C538CF">
              <w:rPr>
                <w:szCs w:val="20"/>
              </w:rPr>
              <w:t>Nr. crt.</w:t>
            </w:r>
          </w:p>
        </w:tc>
        <w:tc>
          <w:tcPr>
            <w:tcW w:w="1417"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5966912" w14:textId="77777777" w:rsidR="00091ABE" w:rsidRPr="00C538CF" w:rsidRDefault="00000000">
            <w:pPr>
              <w:widowControl w:val="0"/>
              <w:spacing w:before="0" w:after="0"/>
              <w:jc w:val="center"/>
              <w:rPr>
                <w:szCs w:val="20"/>
              </w:rPr>
            </w:pPr>
            <w:r w:rsidRPr="00C538CF">
              <w:rPr>
                <w:szCs w:val="20"/>
              </w:rPr>
              <w:t>Obiectul contractului</w:t>
            </w:r>
          </w:p>
        </w:tc>
        <w:tc>
          <w:tcPr>
            <w:tcW w:w="1906"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649A338" w14:textId="77777777" w:rsidR="00091ABE" w:rsidRPr="00C538CF" w:rsidRDefault="00000000">
            <w:pPr>
              <w:widowControl w:val="0"/>
              <w:spacing w:before="0" w:after="0"/>
              <w:jc w:val="center"/>
              <w:rPr>
                <w:szCs w:val="20"/>
              </w:rPr>
            </w:pPr>
            <w:r w:rsidRPr="00C538CF">
              <w:rPr>
                <w:szCs w:val="20"/>
              </w:rPr>
              <w:t>Valoarea estimată a contractului fără TVA (lei)</w:t>
            </w:r>
          </w:p>
        </w:tc>
        <w:tc>
          <w:tcPr>
            <w:tcW w:w="21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207605B" w14:textId="77777777" w:rsidR="00091ABE" w:rsidRPr="00C538CF" w:rsidRDefault="00000000">
            <w:pPr>
              <w:widowControl w:val="0"/>
              <w:spacing w:before="0" w:after="0"/>
              <w:jc w:val="center"/>
              <w:rPr>
                <w:szCs w:val="20"/>
              </w:rPr>
            </w:pPr>
            <w:r w:rsidRPr="00C538CF">
              <w:rPr>
                <w:szCs w:val="20"/>
              </w:rPr>
              <w:t>Data estimativă a începerii procedurii</w:t>
            </w:r>
          </w:p>
        </w:tc>
        <w:tc>
          <w:tcPr>
            <w:tcW w:w="211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00841B4" w14:textId="77777777" w:rsidR="00091ABE" w:rsidRPr="00C538CF" w:rsidRDefault="00000000">
            <w:pPr>
              <w:widowControl w:val="0"/>
              <w:spacing w:before="0" w:after="0"/>
              <w:jc w:val="center"/>
              <w:rPr>
                <w:szCs w:val="20"/>
              </w:rPr>
            </w:pPr>
            <w:r w:rsidRPr="00C538CF">
              <w:rPr>
                <w:szCs w:val="20"/>
              </w:rPr>
              <w:t>Data estimativă a finalizării procedurii</w:t>
            </w:r>
          </w:p>
        </w:tc>
        <w:tc>
          <w:tcPr>
            <w:tcW w:w="248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7CD442C" w14:textId="77777777" w:rsidR="00091ABE" w:rsidRPr="00C538CF" w:rsidRDefault="00000000">
            <w:pPr>
              <w:widowControl w:val="0"/>
              <w:spacing w:before="0" w:after="0"/>
              <w:jc w:val="center"/>
              <w:rPr>
                <w:szCs w:val="20"/>
              </w:rPr>
            </w:pPr>
            <w:r w:rsidRPr="00C538CF">
              <w:rPr>
                <w:szCs w:val="20"/>
              </w:rPr>
              <w:t>Procedura urmată în conformitate cu prevederile legale în vigoare</w:t>
            </w:r>
          </w:p>
        </w:tc>
        <w:tc>
          <w:tcPr>
            <w:tcW w:w="19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08BD2527" w14:textId="77777777" w:rsidR="00091ABE" w:rsidRPr="00C538CF" w:rsidRDefault="00000000">
            <w:pPr>
              <w:widowControl w:val="0"/>
              <w:spacing w:before="0" w:after="0"/>
              <w:jc w:val="center"/>
              <w:rPr>
                <w:szCs w:val="20"/>
              </w:rPr>
            </w:pPr>
            <w:r w:rsidRPr="00C538CF">
              <w:rPr>
                <w:szCs w:val="20"/>
              </w:rPr>
              <w:t>Durata estimată a contractului</w:t>
            </w:r>
          </w:p>
        </w:tc>
        <w:tc>
          <w:tcPr>
            <w:tcW w:w="2089"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B47027D" w14:textId="77777777" w:rsidR="00091ABE" w:rsidRPr="00C538CF" w:rsidRDefault="00000000">
            <w:pPr>
              <w:widowControl w:val="0"/>
              <w:spacing w:before="0" w:after="0"/>
              <w:jc w:val="center"/>
              <w:rPr>
                <w:szCs w:val="20"/>
              </w:rPr>
            </w:pPr>
            <w:r w:rsidRPr="00C538CF">
              <w:rPr>
                <w:szCs w:val="20"/>
              </w:rPr>
              <w:t>Linia/liniile bugetară/bugetare unde a fost încadrată valoarea estimată a achiziției, inclusiv detalierea sumelor incadrate pe fiecare linie bugetara</w:t>
            </w:r>
          </w:p>
        </w:tc>
      </w:tr>
      <w:tr w:rsidR="00091ABE" w:rsidRPr="00C538CF" w14:paraId="16E67448" w14:textId="77777777">
        <w:trPr>
          <w:cantSplit/>
          <w:trHeight w:val="294"/>
        </w:trPr>
        <w:tc>
          <w:tcPr>
            <w:tcW w:w="780" w:type="dxa"/>
            <w:tcBorders>
              <w:top w:val="single" w:sz="4" w:space="0" w:color="333333"/>
              <w:left w:val="single" w:sz="4" w:space="0" w:color="333333"/>
              <w:bottom w:val="single" w:sz="4" w:space="0" w:color="333333"/>
              <w:right w:val="single" w:sz="4" w:space="0" w:color="333333"/>
            </w:tcBorders>
          </w:tcPr>
          <w:p w14:paraId="3AA5FEE6" w14:textId="77777777" w:rsidR="00091ABE" w:rsidRPr="00C538CF" w:rsidRDefault="00000000">
            <w:pPr>
              <w:widowControl w:val="0"/>
              <w:spacing w:before="0" w:after="0"/>
              <w:rPr>
                <w:szCs w:val="20"/>
              </w:rPr>
            </w:pPr>
            <w:r w:rsidRPr="00C538CF">
              <w:rPr>
                <w:szCs w:val="20"/>
              </w:rPr>
              <w:t>1</w:t>
            </w:r>
          </w:p>
        </w:tc>
        <w:tc>
          <w:tcPr>
            <w:tcW w:w="1417" w:type="dxa"/>
            <w:tcBorders>
              <w:top w:val="single" w:sz="4" w:space="0" w:color="333333"/>
              <w:left w:val="single" w:sz="4" w:space="0" w:color="333333"/>
              <w:bottom w:val="single" w:sz="4" w:space="0" w:color="333333"/>
              <w:right w:val="single" w:sz="4" w:space="0" w:color="333333"/>
            </w:tcBorders>
          </w:tcPr>
          <w:p w14:paraId="0D3082A4"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9109330" w14:textId="77777777" w:rsidR="00091ABE" w:rsidRPr="00C538CF" w:rsidRDefault="00091ABE">
            <w:pPr>
              <w:pStyle w:val="instruct"/>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2BEB6876"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01135069"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5D0081F1"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7785E46C"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669901C9" w14:textId="77777777" w:rsidR="00091ABE" w:rsidRPr="00C538CF" w:rsidRDefault="00091ABE">
            <w:pPr>
              <w:widowControl w:val="0"/>
              <w:spacing w:before="0" w:after="0"/>
              <w:rPr>
                <w:szCs w:val="20"/>
              </w:rPr>
            </w:pPr>
          </w:p>
        </w:tc>
      </w:tr>
      <w:tr w:rsidR="00091ABE" w:rsidRPr="00C538CF" w14:paraId="0F9B2A1E"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2207B617" w14:textId="77777777" w:rsidR="00091ABE" w:rsidRPr="00C538CF" w:rsidRDefault="00000000">
            <w:pPr>
              <w:widowControl w:val="0"/>
              <w:spacing w:before="0" w:after="0"/>
              <w:rPr>
                <w:szCs w:val="20"/>
              </w:rPr>
            </w:pPr>
            <w:r w:rsidRPr="00C538CF">
              <w:rPr>
                <w:szCs w:val="20"/>
              </w:rPr>
              <w:t>2</w:t>
            </w:r>
          </w:p>
        </w:tc>
        <w:tc>
          <w:tcPr>
            <w:tcW w:w="1417" w:type="dxa"/>
            <w:tcBorders>
              <w:top w:val="single" w:sz="4" w:space="0" w:color="333333"/>
              <w:left w:val="single" w:sz="4" w:space="0" w:color="333333"/>
              <w:bottom w:val="single" w:sz="4" w:space="0" w:color="333333"/>
              <w:right w:val="single" w:sz="4" w:space="0" w:color="333333"/>
            </w:tcBorders>
          </w:tcPr>
          <w:p w14:paraId="1CE15238"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0B1BFB39"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4B817B1E"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415D1DB1"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C48E971"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04305B3D"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4E28D5B4" w14:textId="77777777" w:rsidR="00091ABE" w:rsidRPr="00C538CF" w:rsidRDefault="00091ABE">
            <w:pPr>
              <w:widowControl w:val="0"/>
              <w:spacing w:before="0" w:after="0"/>
              <w:rPr>
                <w:szCs w:val="20"/>
              </w:rPr>
            </w:pPr>
          </w:p>
        </w:tc>
      </w:tr>
      <w:tr w:rsidR="00091ABE" w:rsidRPr="00C538CF" w14:paraId="1C165983" w14:textId="77777777">
        <w:trPr>
          <w:cantSplit/>
          <w:trHeight w:val="245"/>
        </w:trPr>
        <w:tc>
          <w:tcPr>
            <w:tcW w:w="780" w:type="dxa"/>
            <w:tcBorders>
              <w:top w:val="single" w:sz="4" w:space="0" w:color="333333"/>
              <w:left w:val="single" w:sz="4" w:space="0" w:color="333333"/>
              <w:bottom w:val="single" w:sz="4" w:space="0" w:color="333333"/>
              <w:right w:val="single" w:sz="4" w:space="0" w:color="333333"/>
            </w:tcBorders>
          </w:tcPr>
          <w:p w14:paraId="4EAB7E90" w14:textId="77777777" w:rsidR="00091ABE" w:rsidRPr="00C538CF" w:rsidRDefault="00000000">
            <w:pPr>
              <w:widowControl w:val="0"/>
              <w:spacing w:before="0" w:after="0"/>
              <w:rPr>
                <w:szCs w:val="20"/>
              </w:rPr>
            </w:pPr>
            <w:r w:rsidRPr="00C538CF">
              <w:rPr>
                <w:szCs w:val="20"/>
              </w:rPr>
              <w:t>…</w:t>
            </w:r>
          </w:p>
        </w:tc>
        <w:tc>
          <w:tcPr>
            <w:tcW w:w="1417" w:type="dxa"/>
            <w:tcBorders>
              <w:top w:val="single" w:sz="4" w:space="0" w:color="333333"/>
              <w:left w:val="single" w:sz="4" w:space="0" w:color="333333"/>
              <w:bottom w:val="single" w:sz="4" w:space="0" w:color="333333"/>
              <w:right w:val="single" w:sz="4" w:space="0" w:color="333333"/>
            </w:tcBorders>
          </w:tcPr>
          <w:p w14:paraId="242346F6"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78660D60"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7E1C1D0C"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17935B42"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0B20BD3C"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02085A80"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1584A0B7" w14:textId="77777777" w:rsidR="00091ABE" w:rsidRPr="00C538CF" w:rsidRDefault="00091ABE">
            <w:pPr>
              <w:widowControl w:val="0"/>
              <w:spacing w:before="0" w:after="0"/>
              <w:rPr>
                <w:szCs w:val="20"/>
              </w:rPr>
            </w:pPr>
          </w:p>
        </w:tc>
      </w:tr>
    </w:tbl>
    <w:p w14:paraId="2074B695" w14:textId="77777777" w:rsidR="00091ABE" w:rsidRDefault="00000000">
      <w:pPr>
        <w:tabs>
          <w:tab w:val="left" w:pos="2070"/>
        </w:tabs>
        <w:rPr>
          <w:sz w:val="22"/>
          <w:szCs w:val="22"/>
        </w:rPr>
      </w:pPr>
      <w:r>
        <w:rPr>
          <w:sz w:val="22"/>
          <w:szCs w:val="22"/>
        </w:rPr>
        <w:tab/>
      </w:r>
      <w:bookmarkStart w:id="31" w:name="Management"/>
      <w:bookmarkStart w:id="32" w:name="Rezultate"/>
      <w:bookmarkEnd w:id="31"/>
      <w:bookmarkEnd w:id="32"/>
    </w:p>
    <w:p w14:paraId="388D2A40" w14:textId="77777777" w:rsidR="00091ABE" w:rsidRDefault="00000000">
      <w:pPr>
        <w:pStyle w:val="Caption"/>
        <w:rPr>
          <w:color w:val="7030A0"/>
          <w:sz w:val="22"/>
          <w:szCs w:val="22"/>
        </w:rPr>
      </w:pPr>
      <w:r>
        <w:rPr>
          <w:color w:val="7030A0"/>
          <w:sz w:val="22"/>
          <w:szCs w:val="22"/>
        </w:rPr>
        <w:t>Achiziţii preconizate după depunerea cererii de finanţare</w:t>
      </w:r>
    </w:p>
    <w:tbl>
      <w:tblPr>
        <w:tblW w:w="5000" w:type="pct"/>
        <w:tblLayout w:type="fixed"/>
        <w:tblLook w:val="01E0" w:firstRow="1" w:lastRow="1" w:firstColumn="1" w:lastColumn="1" w:noHBand="0" w:noVBand="0"/>
      </w:tblPr>
      <w:tblGrid>
        <w:gridCol w:w="779"/>
        <w:gridCol w:w="1416"/>
        <w:gridCol w:w="1905"/>
        <w:gridCol w:w="2107"/>
        <w:gridCol w:w="2109"/>
        <w:gridCol w:w="2487"/>
        <w:gridCol w:w="1907"/>
        <w:gridCol w:w="2088"/>
      </w:tblGrid>
      <w:tr w:rsidR="00091ABE" w:rsidRPr="00C538CF" w14:paraId="1D823ED6" w14:textId="77777777">
        <w:trPr>
          <w:cantSplit/>
          <w:trHeight w:val="259"/>
        </w:trPr>
        <w:tc>
          <w:tcPr>
            <w:tcW w:w="78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A9AB4F7" w14:textId="77777777" w:rsidR="00091ABE" w:rsidRPr="00C538CF" w:rsidRDefault="00000000">
            <w:pPr>
              <w:widowControl w:val="0"/>
              <w:spacing w:before="0" w:after="0"/>
              <w:jc w:val="center"/>
              <w:rPr>
                <w:szCs w:val="20"/>
              </w:rPr>
            </w:pPr>
            <w:r w:rsidRPr="00C538CF">
              <w:rPr>
                <w:szCs w:val="20"/>
              </w:rPr>
              <w:t>Nr. crt.</w:t>
            </w:r>
          </w:p>
        </w:tc>
        <w:tc>
          <w:tcPr>
            <w:tcW w:w="1417"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1D27CB" w14:textId="77777777" w:rsidR="00091ABE" w:rsidRPr="00C538CF" w:rsidRDefault="00000000">
            <w:pPr>
              <w:widowControl w:val="0"/>
              <w:spacing w:before="0" w:after="0"/>
              <w:jc w:val="center"/>
              <w:rPr>
                <w:szCs w:val="20"/>
              </w:rPr>
            </w:pPr>
            <w:r w:rsidRPr="00C538CF">
              <w:rPr>
                <w:szCs w:val="20"/>
              </w:rPr>
              <w:t>Obiectul contractului</w:t>
            </w:r>
          </w:p>
        </w:tc>
        <w:tc>
          <w:tcPr>
            <w:tcW w:w="1906"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458C7C33" w14:textId="77777777" w:rsidR="00091ABE" w:rsidRPr="00C538CF" w:rsidRDefault="00000000">
            <w:pPr>
              <w:widowControl w:val="0"/>
              <w:spacing w:before="0" w:after="0"/>
              <w:jc w:val="center"/>
              <w:rPr>
                <w:szCs w:val="20"/>
              </w:rPr>
            </w:pPr>
            <w:r w:rsidRPr="00C538CF">
              <w:rPr>
                <w:szCs w:val="20"/>
              </w:rPr>
              <w:t>Valoarea estimată a contractului fără TVA (lei)</w:t>
            </w:r>
          </w:p>
        </w:tc>
        <w:tc>
          <w:tcPr>
            <w:tcW w:w="21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985881F" w14:textId="77777777" w:rsidR="00091ABE" w:rsidRPr="00C538CF" w:rsidRDefault="00000000">
            <w:pPr>
              <w:widowControl w:val="0"/>
              <w:spacing w:before="0" w:after="0"/>
              <w:jc w:val="center"/>
              <w:rPr>
                <w:szCs w:val="20"/>
              </w:rPr>
            </w:pPr>
            <w:r w:rsidRPr="00C538CF">
              <w:rPr>
                <w:szCs w:val="20"/>
              </w:rPr>
              <w:t>Data estimativă a începerii procedurii</w:t>
            </w:r>
          </w:p>
        </w:tc>
        <w:tc>
          <w:tcPr>
            <w:tcW w:w="211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2C3CDB3" w14:textId="77777777" w:rsidR="00091ABE" w:rsidRPr="00C538CF" w:rsidRDefault="00000000">
            <w:pPr>
              <w:widowControl w:val="0"/>
              <w:spacing w:before="0" w:after="0"/>
              <w:jc w:val="center"/>
              <w:rPr>
                <w:szCs w:val="20"/>
              </w:rPr>
            </w:pPr>
            <w:r w:rsidRPr="00C538CF">
              <w:rPr>
                <w:szCs w:val="20"/>
              </w:rPr>
              <w:t>Data estimativă a finalizării procedurii</w:t>
            </w:r>
          </w:p>
        </w:tc>
        <w:tc>
          <w:tcPr>
            <w:tcW w:w="248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B72DF6" w14:textId="77777777" w:rsidR="00091ABE" w:rsidRPr="00C538CF" w:rsidRDefault="00000000">
            <w:pPr>
              <w:widowControl w:val="0"/>
              <w:spacing w:before="0" w:after="0"/>
              <w:jc w:val="center"/>
              <w:rPr>
                <w:szCs w:val="20"/>
              </w:rPr>
            </w:pPr>
            <w:r w:rsidRPr="00C538CF">
              <w:rPr>
                <w:szCs w:val="20"/>
              </w:rPr>
              <w:t>Procedura urmată în conformitate cu prevederile legale în vigoare</w:t>
            </w:r>
          </w:p>
        </w:tc>
        <w:tc>
          <w:tcPr>
            <w:tcW w:w="19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A6AF95A" w14:textId="77777777" w:rsidR="00091ABE" w:rsidRPr="00C538CF" w:rsidRDefault="00000000">
            <w:pPr>
              <w:widowControl w:val="0"/>
              <w:spacing w:before="0" w:after="0"/>
              <w:jc w:val="center"/>
              <w:rPr>
                <w:szCs w:val="20"/>
              </w:rPr>
            </w:pPr>
            <w:r w:rsidRPr="00C538CF">
              <w:rPr>
                <w:szCs w:val="20"/>
              </w:rPr>
              <w:t>Durata estimată a contractului</w:t>
            </w:r>
          </w:p>
        </w:tc>
        <w:tc>
          <w:tcPr>
            <w:tcW w:w="2089"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4ECDA5F" w14:textId="77777777" w:rsidR="00091ABE" w:rsidRPr="00C538CF" w:rsidRDefault="00000000">
            <w:pPr>
              <w:widowControl w:val="0"/>
              <w:spacing w:before="0" w:after="0"/>
              <w:jc w:val="center"/>
              <w:rPr>
                <w:szCs w:val="20"/>
              </w:rPr>
            </w:pPr>
            <w:r w:rsidRPr="00C538CF">
              <w:rPr>
                <w:szCs w:val="20"/>
              </w:rPr>
              <w:t>Linia/liniile bugetară/bugetare unde a fost încadrată valoarea estimată a achiziției, inclusiv detalierea sumelor incadrate pe fiecare linie bugetara</w:t>
            </w:r>
          </w:p>
        </w:tc>
      </w:tr>
      <w:tr w:rsidR="00091ABE" w:rsidRPr="00C538CF" w14:paraId="67605B67" w14:textId="77777777">
        <w:trPr>
          <w:cantSplit/>
          <w:trHeight w:val="294"/>
        </w:trPr>
        <w:tc>
          <w:tcPr>
            <w:tcW w:w="780" w:type="dxa"/>
            <w:tcBorders>
              <w:top w:val="single" w:sz="4" w:space="0" w:color="333333"/>
              <w:left w:val="single" w:sz="4" w:space="0" w:color="333333"/>
              <w:bottom w:val="single" w:sz="4" w:space="0" w:color="333333"/>
              <w:right w:val="single" w:sz="4" w:space="0" w:color="333333"/>
            </w:tcBorders>
          </w:tcPr>
          <w:p w14:paraId="28B166CB" w14:textId="77777777" w:rsidR="00091ABE" w:rsidRPr="00C538CF" w:rsidRDefault="00000000">
            <w:pPr>
              <w:widowControl w:val="0"/>
              <w:spacing w:before="0" w:after="0"/>
              <w:rPr>
                <w:szCs w:val="20"/>
              </w:rPr>
            </w:pPr>
            <w:r w:rsidRPr="00C538CF">
              <w:rPr>
                <w:szCs w:val="20"/>
              </w:rPr>
              <w:t>1</w:t>
            </w:r>
          </w:p>
        </w:tc>
        <w:tc>
          <w:tcPr>
            <w:tcW w:w="1417" w:type="dxa"/>
            <w:tcBorders>
              <w:top w:val="single" w:sz="4" w:space="0" w:color="333333"/>
              <w:left w:val="single" w:sz="4" w:space="0" w:color="333333"/>
              <w:bottom w:val="single" w:sz="4" w:space="0" w:color="333333"/>
              <w:right w:val="single" w:sz="4" w:space="0" w:color="333333"/>
            </w:tcBorders>
          </w:tcPr>
          <w:p w14:paraId="38C1456D"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69912B9B" w14:textId="77777777" w:rsidR="00091ABE" w:rsidRPr="00C538CF" w:rsidRDefault="00091ABE">
            <w:pPr>
              <w:pStyle w:val="instruct"/>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0142BE51"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8BD734"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7CBE56C"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542D2518"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62F4E0C9" w14:textId="77777777" w:rsidR="00091ABE" w:rsidRPr="00C538CF" w:rsidRDefault="00091ABE">
            <w:pPr>
              <w:widowControl w:val="0"/>
              <w:spacing w:before="0" w:after="0"/>
              <w:rPr>
                <w:szCs w:val="20"/>
              </w:rPr>
            </w:pPr>
          </w:p>
        </w:tc>
      </w:tr>
      <w:tr w:rsidR="00091ABE" w:rsidRPr="00C538CF" w14:paraId="0DA6406B"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769F7D32" w14:textId="77777777" w:rsidR="00091ABE" w:rsidRPr="00C538CF" w:rsidRDefault="00000000">
            <w:pPr>
              <w:widowControl w:val="0"/>
              <w:spacing w:before="0" w:after="0"/>
              <w:rPr>
                <w:szCs w:val="20"/>
              </w:rPr>
            </w:pPr>
            <w:r w:rsidRPr="00C538CF">
              <w:rPr>
                <w:szCs w:val="20"/>
              </w:rPr>
              <w:t>2</w:t>
            </w:r>
          </w:p>
        </w:tc>
        <w:tc>
          <w:tcPr>
            <w:tcW w:w="1417" w:type="dxa"/>
            <w:tcBorders>
              <w:top w:val="single" w:sz="4" w:space="0" w:color="333333"/>
              <w:left w:val="single" w:sz="4" w:space="0" w:color="333333"/>
              <w:bottom w:val="single" w:sz="4" w:space="0" w:color="333333"/>
              <w:right w:val="single" w:sz="4" w:space="0" w:color="333333"/>
            </w:tcBorders>
          </w:tcPr>
          <w:p w14:paraId="5F92CDE4"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DF17EDE"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549CD8B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20331563"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62C84B2F"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38F92A35"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49D50ED1" w14:textId="77777777" w:rsidR="00091ABE" w:rsidRPr="00C538CF" w:rsidRDefault="00091ABE">
            <w:pPr>
              <w:widowControl w:val="0"/>
              <w:spacing w:before="0" w:after="0"/>
              <w:rPr>
                <w:szCs w:val="20"/>
              </w:rPr>
            </w:pPr>
          </w:p>
        </w:tc>
      </w:tr>
      <w:tr w:rsidR="00091ABE" w:rsidRPr="00C538CF" w14:paraId="53636086" w14:textId="77777777">
        <w:trPr>
          <w:cantSplit/>
          <w:trHeight w:val="245"/>
        </w:trPr>
        <w:tc>
          <w:tcPr>
            <w:tcW w:w="780" w:type="dxa"/>
            <w:tcBorders>
              <w:top w:val="single" w:sz="4" w:space="0" w:color="333333"/>
              <w:left w:val="single" w:sz="4" w:space="0" w:color="333333"/>
              <w:bottom w:val="single" w:sz="4" w:space="0" w:color="333333"/>
              <w:right w:val="single" w:sz="4" w:space="0" w:color="333333"/>
            </w:tcBorders>
          </w:tcPr>
          <w:p w14:paraId="3E021034" w14:textId="77777777" w:rsidR="00091ABE" w:rsidRPr="00C538CF" w:rsidRDefault="00000000">
            <w:pPr>
              <w:widowControl w:val="0"/>
              <w:spacing w:before="0" w:after="0"/>
              <w:rPr>
                <w:szCs w:val="20"/>
              </w:rPr>
            </w:pPr>
            <w:r w:rsidRPr="00C538CF">
              <w:rPr>
                <w:szCs w:val="20"/>
              </w:rPr>
              <w:t>…</w:t>
            </w:r>
          </w:p>
        </w:tc>
        <w:tc>
          <w:tcPr>
            <w:tcW w:w="1417" w:type="dxa"/>
            <w:tcBorders>
              <w:top w:val="single" w:sz="4" w:space="0" w:color="333333"/>
              <w:left w:val="single" w:sz="4" w:space="0" w:color="333333"/>
              <w:bottom w:val="single" w:sz="4" w:space="0" w:color="333333"/>
              <w:right w:val="single" w:sz="4" w:space="0" w:color="333333"/>
            </w:tcBorders>
          </w:tcPr>
          <w:p w14:paraId="703471BB"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26FC00C8"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2CB6B73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9FD2E1"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66A0564"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4C5D8659"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3AF7E6F0" w14:textId="77777777" w:rsidR="00091ABE" w:rsidRPr="00C538CF" w:rsidRDefault="00091ABE">
            <w:pPr>
              <w:widowControl w:val="0"/>
              <w:spacing w:before="0" w:after="0"/>
              <w:rPr>
                <w:szCs w:val="20"/>
              </w:rPr>
            </w:pPr>
            <w:bookmarkStart w:id="33" w:name="_Ref173129625"/>
            <w:bookmarkEnd w:id="33"/>
          </w:p>
        </w:tc>
      </w:tr>
    </w:tbl>
    <w:p w14:paraId="267ADEA1" w14:textId="77777777" w:rsidR="00091ABE" w:rsidRDefault="00000000">
      <w:pPr>
        <w:pStyle w:val="instruct"/>
        <w:jc w:val="both"/>
        <w:rPr>
          <w:sz w:val="22"/>
          <w:szCs w:val="22"/>
        </w:rPr>
        <w:sectPr w:rsidR="00091ABE">
          <w:headerReference w:type="default" r:id="rId10"/>
          <w:footerReference w:type="default" r:id="rId11"/>
          <w:pgSz w:w="16838" w:h="11906" w:orient="landscape"/>
          <w:pgMar w:top="1440" w:right="1140" w:bottom="1287" w:left="890" w:header="709" w:footer="442" w:gutter="0"/>
          <w:cols w:space="720"/>
          <w:formProt w:val="0"/>
          <w:docGrid w:linePitch="100" w:charSpace="8192"/>
        </w:sectPr>
      </w:pPr>
      <w:r>
        <w:rPr>
          <w:sz w:val="22"/>
          <w:szCs w:val="22"/>
        </w:rPr>
        <w:t>Achizițiile realizate după data depunerii cererii de finanțare și înainte de data semnării contractului, vor fi cuprinse în cererea de transfer distinctă pentru cheltuieli eligibile efectuate înainte de data semnării contractului.</w:t>
      </w:r>
    </w:p>
    <w:p w14:paraId="52BB9A2F" w14:textId="77777777" w:rsidR="00091ABE" w:rsidRDefault="00000000">
      <w:pPr>
        <w:pStyle w:val="Heading1"/>
        <w:rPr>
          <w:caps/>
          <w:color w:val="7030A0"/>
          <w:szCs w:val="22"/>
        </w:rPr>
      </w:pPr>
      <w:bookmarkStart w:id="34" w:name="Indicatori"/>
      <w:bookmarkStart w:id="35" w:name="Durata"/>
      <w:bookmarkStart w:id="36" w:name="_Toc149226916"/>
      <w:bookmarkEnd w:id="34"/>
      <w:bookmarkEnd w:id="35"/>
      <w:r>
        <w:rPr>
          <w:caps/>
          <w:color w:val="7030A0"/>
          <w:szCs w:val="22"/>
        </w:rPr>
        <w:t>Indicatorii și rezultatele proiectului</w:t>
      </w:r>
      <w:bookmarkEnd w:id="36"/>
    </w:p>
    <w:p w14:paraId="0216D2CC" w14:textId="77777777" w:rsidR="00091ABE" w:rsidRDefault="00000000">
      <w:pPr>
        <w:pStyle w:val="instruct"/>
        <w:spacing w:before="0"/>
        <w:rPr>
          <w:sz w:val="22"/>
          <w:szCs w:val="22"/>
        </w:rPr>
      </w:pPr>
      <w:r>
        <w:rPr>
          <w:sz w:val="22"/>
          <w:szCs w:val="22"/>
        </w:rPr>
        <w:t xml:space="preserve">Completaţi valoarea prognozată a </w:t>
      </w:r>
      <w:r>
        <w:rPr>
          <w:sz w:val="22"/>
          <w:szCs w:val="22"/>
          <w:lang w:eastAsia="ro-RO"/>
        </w:rPr>
        <w:t>indicatorilor de mai jos</w:t>
      </w:r>
      <w:r>
        <w:rPr>
          <w:sz w:val="22"/>
          <w:szCs w:val="22"/>
        </w:rPr>
        <w:t xml:space="preserve">. </w:t>
      </w:r>
    </w:p>
    <w:p w14:paraId="40A187CB" w14:textId="77777777" w:rsidR="00091ABE" w:rsidRDefault="00000000">
      <w:pPr>
        <w:pStyle w:val="Heading2"/>
        <w:rPr>
          <w:color w:val="7030A0"/>
          <w:szCs w:val="22"/>
        </w:rPr>
      </w:pPr>
      <w:bookmarkStart w:id="37" w:name="_Toc149226917"/>
      <w:r>
        <w:rPr>
          <w:color w:val="7030A0"/>
          <w:szCs w:val="22"/>
        </w:rPr>
        <w:t>Indicatori Investiția I4</w:t>
      </w:r>
      <w:bookmarkEnd w:id="37"/>
      <w:r>
        <w:rPr>
          <w:color w:val="7030A0"/>
          <w:szCs w:val="22"/>
        </w:rPr>
        <w:t xml:space="preserve"> </w:t>
      </w:r>
    </w:p>
    <w:tbl>
      <w:tblPr>
        <w:tblW w:w="5000" w:type="pct"/>
        <w:tblLook w:val="04A0" w:firstRow="1" w:lastRow="0" w:firstColumn="1" w:lastColumn="0" w:noHBand="0" w:noVBand="1"/>
      </w:tblPr>
      <w:tblGrid>
        <w:gridCol w:w="1060"/>
        <w:gridCol w:w="5578"/>
        <w:gridCol w:w="1339"/>
        <w:gridCol w:w="1192"/>
      </w:tblGrid>
      <w:tr w:rsidR="00BB0114" w14:paraId="27295938" w14:textId="77777777" w:rsidTr="00BB0114">
        <w:trPr>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3C7CDD" w14:textId="77777777" w:rsidR="00BB0114" w:rsidRDefault="00BB0114" w:rsidP="00A10D8C">
            <w:pPr>
              <w:keepNext/>
              <w:keepLines/>
              <w:widowControl w:val="0"/>
              <w:spacing w:line="276" w:lineRule="auto"/>
              <w:jc w:val="center"/>
              <w:rPr>
                <w:rFonts w:cs="Calibri"/>
                <w:b/>
                <w:szCs w:val="20"/>
              </w:rPr>
            </w:pPr>
            <w:r>
              <w:rPr>
                <w:rFonts w:cs="Calibri"/>
                <w:b/>
                <w:szCs w:val="20"/>
              </w:rPr>
              <w:t>Nr. crt.</w:t>
            </w:r>
          </w:p>
        </w:tc>
        <w:tc>
          <w:tcPr>
            <w:tcW w:w="3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8F11B0" w14:textId="77777777" w:rsidR="00BB0114" w:rsidRDefault="00BB0114" w:rsidP="006D151A">
            <w:pPr>
              <w:keepNext/>
              <w:keepLines/>
              <w:widowControl w:val="0"/>
              <w:spacing w:line="276" w:lineRule="auto"/>
              <w:jc w:val="center"/>
              <w:rPr>
                <w:rFonts w:cs="Calibri"/>
                <w:b/>
                <w:szCs w:val="20"/>
              </w:rPr>
            </w:pPr>
            <w:r>
              <w:rPr>
                <w:rFonts w:cs="Calibri"/>
                <w:b/>
                <w:szCs w:val="20"/>
              </w:rPr>
              <w:t>Denumire indicator</w:t>
            </w: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A659E3" w14:textId="77777777" w:rsidR="00BB0114" w:rsidRDefault="00BB0114" w:rsidP="00A10D8C">
            <w:pPr>
              <w:keepNext/>
              <w:keepLines/>
              <w:widowControl w:val="0"/>
              <w:spacing w:line="276" w:lineRule="auto"/>
              <w:jc w:val="center"/>
              <w:rPr>
                <w:rFonts w:cs="Calibri"/>
                <w:b/>
                <w:szCs w:val="20"/>
              </w:rPr>
            </w:pPr>
            <w:r>
              <w:rPr>
                <w:szCs w:val="20"/>
              </w:rPr>
              <w:t>Unitate de măsură</w:t>
            </w:r>
          </w:p>
        </w:tc>
        <w:tc>
          <w:tcPr>
            <w:tcW w:w="650" w:type="pct"/>
            <w:tcBorders>
              <w:top w:val="single" w:sz="4" w:space="0" w:color="000000"/>
              <w:left w:val="single" w:sz="4" w:space="0" w:color="000000"/>
              <w:bottom w:val="single" w:sz="4" w:space="0" w:color="000000"/>
              <w:right w:val="single" w:sz="4" w:space="0" w:color="000000"/>
            </w:tcBorders>
            <w:vAlign w:val="center"/>
          </w:tcPr>
          <w:p w14:paraId="16D34836" w14:textId="77777777" w:rsidR="00BB0114" w:rsidRDefault="00BB0114" w:rsidP="00A10D8C">
            <w:pPr>
              <w:keepNext/>
              <w:keepLines/>
              <w:widowControl w:val="0"/>
              <w:spacing w:line="276" w:lineRule="auto"/>
              <w:jc w:val="center"/>
              <w:rPr>
                <w:rFonts w:cs="Calibri"/>
                <w:b/>
                <w:szCs w:val="20"/>
              </w:rPr>
            </w:pPr>
            <w:r>
              <w:rPr>
                <w:szCs w:val="20"/>
              </w:rPr>
              <w:t>Valoarea țintă</w:t>
            </w:r>
          </w:p>
        </w:tc>
      </w:tr>
      <w:tr w:rsidR="00BB0114" w14:paraId="51D794B2" w14:textId="77777777" w:rsidTr="00C538CF">
        <w:trPr>
          <w:trHeight w:val="346"/>
          <w:tblHead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A77D29D" w14:textId="48AFFD7C" w:rsidR="00BB0114" w:rsidRDefault="00BB0114" w:rsidP="00A10D8C">
            <w:pPr>
              <w:keepNext/>
              <w:keepLines/>
              <w:widowControl w:val="0"/>
              <w:spacing w:line="276" w:lineRule="auto"/>
              <w:jc w:val="both"/>
              <w:rPr>
                <w:szCs w:val="20"/>
              </w:rPr>
            </w:pPr>
            <w:bookmarkStart w:id="38" w:name="OLE_LINK1"/>
            <w:r>
              <w:rPr>
                <w:b/>
                <w:szCs w:val="20"/>
              </w:rPr>
              <w:t>Indicator de realizare prestabilit</w:t>
            </w:r>
            <w:bookmarkEnd w:id="38"/>
          </w:p>
        </w:tc>
      </w:tr>
      <w:tr w:rsidR="00BB0114" w14:paraId="7203FAD2" w14:textId="77777777" w:rsidTr="00BB0114">
        <w:trPr>
          <w:trHeight w:val="508"/>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704B54" w14:textId="77777777" w:rsidR="00BB0114" w:rsidRDefault="00BB0114" w:rsidP="00BB0114">
            <w:pPr>
              <w:pStyle w:val="ListParagraph"/>
              <w:keepNext/>
              <w:keepLines/>
              <w:widowControl w:val="0"/>
              <w:numPr>
                <w:ilvl w:val="0"/>
                <w:numId w:val="22"/>
              </w:numPr>
              <w:tabs>
                <w:tab w:val="left" w:pos="157"/>
              </w:tabs>
              <w:spacing w:before="0" w:after="0" w:line="276" w:lineRule="auto"/>
              <w:ind w:left="180" w:hanging="218"/>
              <w:jc w:val="center"/>
              <w:rPr>
                <w:rFonts w:cs="Calibri"/>
                <w:b/>
                <w:szCs w:val="20"/>
              </w:rPr>
            </w:pPr>
          </w:p>
        </w:tc>
        <w:tc>
          <w:tcPr>
            <w:tcW w:w="3042" w:type="pct"/>
            <w:tcBorders>
              <w:top w:val="single" w:sz="4" w:space="0" w:color="000000"/>
              <w:left w:val="single" w:sz="4" w:space="0" w:color="000000"/>
              <w:bottom w:val="single" w:sz="4" w:space="0" w:color="000000"/>
              <w:right w:val="single" w:sz="4" w:space="0" w:color="000000"/>
            </w:tcBorders>
            <w:shd w:val="clear" w:color="auto" w:fill="auto"/>
          </w:tcPr>
          <w:p w14:paraId="7345D5F4" w14:textId="77777777" w:rsidR="00BB0114" w:rsidRDefault="00BB0114" w:rsidP="00A10D8C">
            <w:pPr>
              <w:widowControl w:val="0"/>
              <w:spacing w:line="276" w:lineRule="auto"/>
              <w:jc w:val="both"/>
              <w:rPr>
                <w:rFonts w:cs="Calibri"/>
                <w:b/>
                <w:szCs w:val="20"/>
              </w:rPr>
            </w:pPr>
            <w:r>
              <w:rPr>
                <w:iCs/>
                <w:szCs w:val="20"/>
              </w:rPr>
              <w:t>Întreprinderi care participă în mod direct la un proiect important de interes european comun</w:t>
            </w: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2DEA59" w14:textId="77777777" w:rsidR="00BB0114" w:rsidRDefault="00BB0114" w:rsidP="00A10D8C">
            <w:pPr>
              <w:keepNext/>
              <w:keepLines/>
              <w:widowControl w:val="0"/>
              <w:spacing w:line="276" w:lineRule="auto"/>
              <w:jc w:val="both"/>
              <w:rPr>
                <w:rFonts w:cs="Calibri"/>
                <w:szCs w:val="20"/>
              </w:rPr>
            </w:pPr>
            <w:r>
              <w:rPr>
                <w:rFonts w:cs="Calibri"/>
                <w:szCs w:val="20"/>
              </w:rPr>
              <w:t>Număr</w:t>
            </w:r>
          </w:p>
        </w:tc>
        <w:tc>
          <w:tcPr>
            <w:tcW w:w="650" w:type="pct"/>
            <w:tcBorders>
              <w:top w:val="single" w:sz="4" w:space="0" w:color="000000"/>
              <w:left w:val="single" w:sz="4" w:space="0" w:color="000000"/>
              <w:bottom w:val="single" w:sz="4" w:space="0" w:color="000000"/>
              <w:right w:val="single" w:sz="4" w:space="0" w:color="000000"/>
            </w:tcBorders>
          </w:tcPr>
          <w:p w14:paraId="51844A26" w14:textId="77777777" w:rsidR="00BB0114" w:rsidRDefault="00BB0114" w:rsidP="00A10D8C">
            <w:pPr>
              <w:keepNext/>
              <w:keepLines/>
              <w:widowControl w:val="0"/>
              <w:spacing w:line="276" w:lineRule="auto"/>
              <w:jc w:val="center"/>
              <w:rPr>
                <w:rFonts w:cs="Calibri"/>
                <w:szCs w:val="20"/>
              </w:rPr>
            </w:pPr>
          </w:p>
          <w:p w14:paraId="5B1D6A45" w14:textId="77777777" w:rsidR="00BB0114" w:rsidRDefault="00BB0114" w:rsidP="00A10D8C">
            <w:pPr>
              <w:widowControl w:val="0"/>
              <w:spacing w:line="276" w:lineRule="auto"/>
              <w:jc w:val="center"/>
              <w:rPr>
                <w:rFonts w:cs="Calibri"/>
                <w:szCs w:val="20"/>
              </w:rPr>
            </w:pPr>
            <w:r>
              <w:rPr>
                <w:rFonts w:cs="Calibri"/>
                <w:szCs w:val="20"/>
              </w:rPr>
              <w:t>1</w:t>
            </w:r>
          </w:p>
        </w:tc>
      </w:tr>
      <w:tr w:rsidR="00BB0114" w14:paraId="4ADC0668" w14:textId="77777777" w:rsidTr="00C538CF">
        <w:trPr>
          <w:trHeight w:val="508"/>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9CD758" w14:textId="77777777" w:rsidR="00BB0114" w:rsidRDefault="00BB0114" w:rsidP="00BB0114">
            <w:pPr>
              <w:pStyle w:val="ListParagraph"/>
              <w:keepNext/>
              <w:keepLines/>
              <w:widowControl w:val="0"/>
              <w:numPr>
                <w:ilvl w:val="0"/>
                <w:numId w:val="22"/>
              </w:numPr>
              <w:tabs>
                <w:tab w:val="left" w:pos="157"/>
              </w:tabs>
              <w:spacing w:before="0" w:after="0" w:line="276" w:lineRule="auto"/>
              <w:ind w:left="180" w:hanging="218"/>
              <w:jc w:val="center"/>
              <w:rPr>
                <w:rFonts w:cs="Calibri"/>
                <w:b/>
                <w:szCs w:val="20"/>
              </w:rPr>
            </w:pPr>
          </w:p>
        </w:tc>
        <w:tc>
          <w:tcPr>
            <w:tcW w:w="3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E2EB3" w14:textId="77777777" w:rsidR="00BB0114" w:rsidRDefault="00BB0114" w:rsidP="00A10D8C">
            <w:pPr>
              <w:widowControl w:val="0"/>
              <w:spacing w:line="276" w:lineRule="auto"/>
              <w:jc w:val="both"/>
              <w:rPr>
                <w:rFonts w:cs="Calibri"/>
                <w:b/>
                <w:szCs w:val="20"/>
              </w:rPr>
            </w:pPr>
            <w:r>
              <w:rPr>
                <w:iCs/>
                <w:szCs w:val="20"/>
              </w:rPr>
              <w:t xml:space="preserve">Entități cu care se realizează colaborarea în cadrul PIIEC, având calitatea de participanți indirecți </w:t>
            </w:r>
          </w:p>
        </w:tc>
        <w:tc>
          <w:tcPr>
            <w:tcW w:w="7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259CD" w14:textId="77777777" w:rsidR="00BB0114" w:rsidRDefault="00BB0114" w:rsidP="00A10D8C">
            <w:pPr>
              <w:keepNext/>
              <w:keepLines/>
              <w:widowControl w:val="0"/>
              <w:spacing w:line="276" w:lineRule="auto"/>
              <w:jc w:val="both"/>
              <w:rPr>
                <w:rFonts w:cs="Calibri"/>
                <w:szCs w:val="20"/>
              </w:rPr>
            </w:pPr>
            <w:r>
              <w:rPr>
                <w:rFonts w:cs="Calibri"/>
                <w:szCs w:val="20"/>
              </w:rPr>
              <w:t xml:space="preserve">Număr* </w:t>
            </w:r>
          </w:p>
        </w:tc>
        <w:tc>
          <w:tcPr>
            <w:tcW w:w="650" w:type="pct"/>
            <w:tcBorders>
              <w:top w:val="single" w:sz="4" w:space="0" w:color="000000"/>
              <w:left w:val="single" w:sz="4" w:space="0" w:color="000000"/>
              <w:bottom w:val="single" w:sz="4" w:space="0" w:color="000000"/>
              <w:right w:val="single" w:sz="4" w:space="0" w:color="000000"/>
            </w:tcBorders>
          </w:tcPr>
          <w:p w14:paraId="054BDFF9" w14:textId="77777777" w:rsidR="00BB0114" w:rsidRDefault="00BB0114" w:rsidP="00A10D8C">
            <w:pPr>
              <w:keepNext/>
              <w:keepLines/>
              <w:widowControl w:val="0"/>
              <w:spacing w:line="276" w:lineRule="auto"/>
              <w:jc w:val="center"/>
              <w:rPr>
                <w:rFonts w:cs="Calibri"/>
                <w:szCs w:val="20"/>
              </w:rPr>
            </w:pPr>
          </w:p>
        </w:tc>
      </w:tr>
      <w:tr w:rsidR="00BB0114" w14:paraId="1B81C379" w14:textId="77777777" w:rsidTr="00C538CF">
        <w:trPr>
          <w:trHeight w:val="346"/>
          <w:tblHeader/>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5D548F" w14:textId="76A27117" w:rsidR="00BB0114" w:rsidRDefault="00BB0114" w:rsidP="00A10D8C">
            <w:pPr>
              <w:widowControl w:val="0"/>
              <w:spacing w:line="276" w:lineRule="auto"/>
              <w:jc w:val="both"/>
              <w:rPr>
                <w:rFonts w:cs="Calibri"/>
                <w:b/>
                <w:szCs w:val="20"/>
              </w:rPr>
            </w:pPr>
            <w:r>
              <w:rPr>
                <w:b/>
                <w:szCs w:val="20"/>
              </w:rPr>
              <w:t>Indicatori de rezultat</w:t>
            </w:r>
            <w:r w:rsidDel="006D7CE6">
              <w:rPr>
                <w:b/>
                <w:szCs w:val="20"/>
              </w:rPr>
              <w:t xml:space="preserve"> </w:t>
            </w:r>
            <w:r>
              <w:rPr>
                <w:b/>
                <w:szCs w:val="20"/>
              </w:rPr>
              <w:t>suplimentari</w:t>
            </w:r>
          </w:p>
        </w:tc>
      </w:tr>
      <w:tr w:rsidR="00BB0114" w14:paraId="3DA07797" w14:textId="77777777" w:rsidTr="00C538CF">
        <w:trPr>
          <w:trHeight w:val="1975"/>
          <w:tblHeader/>
        </w:trPr>
        <w:tc>
          <w:tcPr>
            <w:tcW w:w="578" w:type="pct"/>
            <w:vMerge w:val="restart"/>
            <w:tcBorders>
              <w:top w:val="single" w:sz="4" w:space="0" w:color="000000"/>
              <w:left w:val="single" w:sz="4" w:space="0" w:color="000000"/>
              <w:right w:val="single" w:sz="4" w:space="0" w:color="000000"/>
            </w:tcBorders>
            <w:shd w:val="clear" w:color="auto" w:fill="auto"/>
            <w:vAlign w:val="center"/>
          </w:tcPr>
          <w:p w14:paraId="5C34C469" w14:textId="77777777" w:rsidR="00BB0114" w:rsidRDefault="00BB0114" w:rsidP="00A10D8C">
            <w:pPr>
              <w:keepNext/>
              <w:keepLines/>
              <w:widowControl w:val="0"/>
              <w:spacing w:line="276" w:lineRule="auto"/>
              <w:jc w:val="center"/>
              <w:rPr>
                <w:rFonts w:cs="Calibri"/>
                <w:b/>
                <w:color w:val="FF0000"/>
                <w:szCs w:val="20"/>
              </w:rPr>
            </w:pPr>
            <w:r>
              <w:rPr>
                <w:rFonts w:cs="Calibri"/>
                <w:b/>
                <w:szCs w:val="20"/>
              </w:rPr>
              <w:t>3.</w:t>
            </w:r>
          </w:p>
        </w:tc>
        <w:tc>
          <w:tcPr>
            <w:tcW w:w="3042" w:type="pct"/>
            <w:tcBorders>
              <w:top w:val="single" w:sz="4" w:space="0" w:color="000000"/>
              <w:left w:val="single" w:sz="4" w:space="0" w:color="000000"/>
              <w:bottom w:val="single" w:sz="4" w:space="0" w:color="000000"/>
              <w:right w:val="single" w:sz="4" w:space="0" w:color="000000"/>
            </w:tcBorders>
            <w:shd w:val="clear" w:color="auto" w:fill="auto"/>
          </w:tcPr>
          <w:p w14:paraId="6F5FC69C" w14:textId="77777777" w:rsidR="00BB0114" w:rsidRPr="006D7CE6" w:rsidRDefault="00BB0114" w:rsidP="00A10D8C">
            <w:pPr>
              <w:keepNext/>
              <w:keepLines/>
              <w:widowControl w:val="0"/>
              <w:spacing w:line="276" w:lineRule="auto"/>
              <w:jc w:val="both"/>
              <w:rPr>
                <w:rFonts w:cs="Calibri"/>
                <w:szCs w:val="20"/>
              </w:rPr>
            </w:pPr>
            <w:r>
              <w:rPr>
                <w:rFonts w:cs="Calibri"/>
                <w:szCs w:val="20"/>
              </w:rPr>
              <w:t>3.1 Activități de diseminare a rezultatelor activităților de CDI și PUI obținute în cadrul proiectului PIIEC către o</w:t>
            </w:r>
            <w:r w:rsidRPr="006D7CE6">
              <w:rPr>
                <w:rFonts w:cs="Calibri"/>
                <w:szCs w:val="20"/>
              </w:rPr>
              <w:t>rganizații de cercetare și diseminare a cunoștințelor, inclusiv universități, prin:</w:t>
            </w:r>
          </w:p>
          <w:p w14:paraId="4853400A" w14:textId="77777777" w:rsidR="00BB0114" w:rsidRDefault="00BB0114" w:rsidP="00BB0114">
            <w:pPr>
              <w:pStyle w:val="ListParagraph"/>
              <w:keepNext/>
              <w:keepLines/>
              <w:widowControl w:val="0"/>
              <w:numPr>
                <w:ilvl w:val="1"/>
                <w:numId w:val="23"/>
              </w:numPr>
              <w:spacing w:before="0" w:after="0" w:line="276" w:lineRule="auto"/>
              <w:jc w:val="both"/>
              <w:textAlignment w:val="baseline"/>
              <w:rPr>
                <w:rFonts w:cs="Calibri"/>
                <w:szCs w:val="20"/>
              </w:rPr>
            </w:pPr>
            <w:r>
              <w:rPr>
                <w:rFonts w:cs="Calibri"/>
                <w:szCs w:val="20"/>
              </w:rPr>
              <w:t xml:space="preserve">Contracte semnate </w:t>
            </w:r>
          </w:p>
          <w:p w14:paraId="3CCC92BB" w14:textId="27C26161" w:rsidR="00BB0114" w:rsidRPr="006D7CE6" w:rsidRDefault="00805DCF" w:rsidP="00BB0114">
            <w:pPr>
              <w:pStyle w:val="ListParagraph"/>
              <w:keepNext/>
              <w:keepLines/>
              <w:widowControl w:val="0"/>
              <w:numPr>
                <w:ilvl w:val="1"/>
                <w:numId w:val="23"/>
              </w:numPr>
              <w:spacing w:before="0" w:after="0" w:line="276" w:lineRule="auto"/>
              <w:jc w:val="both"/>
              <w:textAlignment w:val="baseline"/>
              <w:rPr>
                <w:szCs w:val="20"/>
              </w:rPr>
            </w:pPr>
            <w:r>
              <w:rPr>
                <w:rFonts w:cs="Calibri"/>
                <w:szCs w:val="20"/>
              </w:rPr>
              <w:t>Licențe oferite</w:t>
            </w:r>
            <w:r w:rsidR="00BB0114" w:rsidRPr="006D7CE6">
              <w:rPr>
                <w:rFonts w:cs="Calibri"/>
                <w:szCs w:val="20"/>
              </w:rPr>
              <w:t xml:space="preserve"> universităților și organizațiilor de cercetare</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0F25D446" w14:textId="77777777" w:rsidR="00BB0114" w:rsidRDefault="00BB0114" w:rsidP="00A10D8C">
            <w:pPr>
              <w:keepNext/>
              <w:keepLines/>
              <w:widowControl w:val="0"/>
              <w:spacing w:line="276" w:lineRule="auto"/>
              <w:jc w:val="both"/>
              <w:rPr>
                <w:rFonts w:cs="Calibri"/>
                <w:szCs w:val="20"/>
              </w:rPr>
            </w:pPr>
          </w:p>
          <w:p w14:paraId="394D27B8" w14:textId="77777777" w:rsidR="00BB0114" w:rsidRDefault="00BB0114" w:rsidP="00A10D8C">
            <w:pPr>
              <w:keepNext/>
              <w:keepLines/>
              <w:widowControl w:val="0"/>
              <w:spacing w:line="276" w:lineRule="auto"/>
              <w:jc w:val="both"/>
              <w:rPr>
                <w:rFonts w:cs="Calibri"/>
                <w:szCs w:val="20"/>
              </w:rPr>
            </w:pPr>
            <w:r>
              <w:rPr>
                <w:rFonts w:cs="Calibri"/>
                <w:szCs w:val="20"/>
              </w:rPr>
              <w:t>Număr (a+b)</w:t>
            </w:r>
          </w:p>
          <w:p w14:paraId="04319247" w14:textId="77777777" w:rsidR="00BB0114" w:rsidRDefault="00BB0114" w:rsidP="00C538CF">
            <w:pPr>
              <w:keepNext/>
              <w:keepLines/>
              <w:widowControl w:val="0"/>
              <w:spacing w:before="0" w:after="0" w:line="276" w:lineRule="auto"/>
              <w:jc w:val="both"/>
              <w:rPr>
                <w:rFonts w:cs="Calibri"/>
                <w:szCs w:val="20"/>
              </w:rPr>
            </w:pPr>
          </w:p>
          <w:p w14:paraId="7CC56071" w14:textId="769CC582" w:rsidR="00BB0114" w:rsidRDefault="00BB0114" w:rsidP="00C538CF">
            <w:pPr>
              <w:keepNext/>
              <w:keepLines/>
              <w:widowControl w:val="0"/>
              <w:spacing w:after="0" w:line="276" w:lineRule="auto"/>
              <w:jc w:val="both"/>
              <w:rPr>
                <w:rFonts w:cs="Calibri"/>
                <w:szCs w:val="20"/>
              </w:rPr>
            </w:pPr>
            <w:r>
              <w:rPr>
                <w:rFonts w:cs="Calibri"/>
                <w:szCs w:val="20"/>
              </w:rPr>
              <w:t>Număr a</w:t>
            </w:r>
            <w:r w:rsidR="00CD2C19">
              <w:rPr>
                <w:rFonts w:cs="Calibri"/>
                <w:szCs w:val="20"/>
              </w:rPr>
              <w:t>*</w:t>
            </w:r>
          </w:p>
          <w:p w14:paraId="3B11C729" w14:textId="77777777" w:rsidR="00BB0114" w:rsidRDefault="00BB0114" w:rsidP="00C538CF">
            <w:pPr>
              <w:keepNext/>
              <w:keepLines/>
              <w:widowControl w:val="0"/>
              <w:spacing w:after="0" w:line="276" w:lineRule="auto"/>
              <w:jc w:val="both"/>
              <w:rPr>
                <w:rFonts w:cs="Calibri"/>
                <w:szCs w:val="20"/>
              </w:rPr>
            </w:pPr>
            <w:r>
              <w:rPr>
                <w:rFonts w:cs="Calibri"/>
                <w:szCs w:val="20"/>
              </w:rPr>
              <w:t>Număr b</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125054" w14:textId="77777777" w:rsidR="00BB0114" w:rsidRDefault="00BB0114" w:rsidP="00A10D8C">
            <w:pPr>
              <w:keepNext/>
              <w:keepLines/>
              <w:widowControl w:val="0"/>
              <w:spacing w:line="276" w:lineRule="auto"/>
              <w:jc w:val="both"/>
              <w:rPr>
                <w:rFonts w:cs="Calibri"/>
                <w:b/>
                <w:color w:val="FF0000"/>
                <w:szCs w:val="20"/>
              </w:rPr>
            </w:pPr>
          </w:p>
        </w:tc>
      </w:tr>
      <w:tr w:rsidR="00BB0114" w14:paraId="27A3D9B5" w14:textId="77777777" w:rsidTr="00BB0114">
        <w:trPr>
          <w:trHeight w:val="2425"/>
          <w:tblHeader/>
        </w:trPr>
        <w:tc>
          <w:tcPr>
            <w:tcW w:w="578" w:type="pct"/>
            <w:vMerge/>
            <w:tcBorders>
              <w:left w:val="single" w:sz="4" w:space="0" w:color="000000"/>
              <w:bottom w:val="single" w:sz="4" w:space="0" w:color="000000"/>
              <w:right w:val="single" w:sz="4" w:space="0" w:color="000000"/>
            </w:tcBorders>
            <w:shd w:val="clear" w:color="auto" w:fill="auto"/>
            <w:vAlign w:val="center"/>
          </w:tcPr>
          <w:p w14:paraId="5018A3DC" w14:textId="77777777" w:rsidR="00BB0114" w:rsidRDefault="00BB0114" w:rsidP="00A10D8C">
            <w:pPr>
              <w:keepNext/>
              <w:keepLines/>
              <w:widowControl w:val="0"/>
              <w:spacing w:line="276" w:lineRule="auto"/>
              <w:jc w:val="center"/>
              <w:rPr>
                <w:rFonts w:cs="Calibri"/>
                <w:b/>
                <w:szCs w:val="20"/>
              </w:rPr>
            </w:pPr>
          </w:p>
        </w:tc>
        <w:tc>
          <w:tcPr>
            <w:tcW w:w="3042" w:type="pct"/>
            <w:tcBorders>
              <w:top w:val="single" w:sz="4" w:space="0" w:color="000000"/>
              <w:left w:val="single" w:sz="4" w:space="0" w:color="000000"/>
              <w:bottom w:val="single" w:sz="4" w:space="0" w:color="000000"/>
              <w:right w:val="single" w:sz="4" w:space="0" w:color="000000"/>
            </w:tcBorders>
            <w:shd w:val="clear" w:color="auto" w:fill="auto"/>
          </w:tcPr>
          <w:p w14:paraId="5C531E1D" w14:textId="77777777" w:rsidR="00BB0114" w:rsidRPr="006D7CE6" w:rsidRDefault="00BB0114" w:rsidP="00A10D8C">
            <w:pPr>
              <w:keepNext/>
              <w:keepLines/>
              <w:widowControl w:val="0"/>
              <w:spacing w:line="276" w:lineRule="auto"/>
              <w:jc w:val="both"/>
              <w:rPr>
                <w:rFonts w:cs="Calibri"/>
                <w:szCs w:val="20"/>
              </w:rPr>
            </w:pPr>
            <w:r>
              <w:rPr>
                <w:rFonts w:cs="Calibri"/>
                <w:szCs w:val="20"/>
              </w:rPr>
              <w:t>3.2 Activități de diseminare a rezultatelor activităților de CDI și PUI obținute în cadrul proiectului PIIEC către î</w:t>
            </w:r>
            <w:r w:rsidRPr="006D7CE6">
              <w:rPr>
                <w:rFonts w:cs="Calibri"/>
                <w:szCs w:val="20"/>
              </w:rPr>
              <w:t>ntreprinderi active în domenii esențiale ale economiei: industria auto, sănătate, agricultură de precizie, spațiu, apărare, aeronautică, prin:</w:t>
            </w:r>
          </w:p>
          <w:p w14:paraId="7BB72DA7"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Licențe</w:t>
            </w:r>
          </w:p>
          <w:p w14:paraId="3D5F47D2"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 xml:space="preserve">Colaborări (de ex. pentru testare) </w:t>
            </w:r>
          </w:p>
          <w:p w14:paraId="0B53095A"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 xml:space="preserve">Proiectare și utilizare MPW  </w:t>
            </w:r>
          </w:p>
          <w:p w14:paraId="0B9A6ECE" w14:textId="77777777" w:rsidR="00BB0114" w:rsidRPr="006D7CE6" w:rsidRDefault="00BB0114" w:rsidP="00BB0114">
            <w:pPr>
              <w:pStyle w:val="ListParagraph"/>
              <w:keepNext/>
              <w:keepLines/>
              <w:widowControl w:val="0"/>
              <w:numPr>
                <w:ilvl w:val="0"/>
                <w:numId w:val="24"/>
              </w:numPr>
              <w:spacing w:before="0" w:after="0" w:line="276" w:lineRule="auto"/>
              <w:jc w:val="both"/>
              <w:rPr>
                <w:rFonts w:cs="Calibri"/>
                <w:szCs w:val="20"/>
              </w:rPr>
            </w:pPr>
            <w:r w:rsidRPr="006D7CE6">
              <w:rPr>
                <w:rFonts w:cs="Calibri"/>
                <w:szCs w:val="20"/>
              </w:rPr>
              <w:t>Kituri de proiectare / de produs</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79D76950" w14:textId="77777777" w:rsidR="00BB0114" w:rsidRDefault="00BB0114" w:rsidP="00A10D8C">
            <w:pPr>
              <w:keepNext/>
              <w:keepLines/>
              <w:widowControl w:val="0"/>
              <w:spacing w:line="276" w:lineRule="auto"/>
              <w:jc w:val="both"/>
              <w:rPr>
                <w:rFonts w:cs="Calibri"/>
                <w:szCs w:val="20"/>
              </w:rPr>
            </w:pPr>
          </w:p>
          <w:p w14:paraId="46A94439" w14:textId="438C564C" w:rsidR="00BB0114" w:rsidRDefault="00BB0114" w:rsidP="00A10D8C">
            <w:pPr>
              <w:keepNext/>
              <w:keepLines/>
              <w:widowControl w:val="0"/>
              <w:spacing w:line="276" w:lineRule="auto"/>
              <w:jc w:val="both"/>
              <w:rPr>
                <w:rFonts w:cs="Calibri"/>
                <w:szCs w:val="20"/>
              </w:rPr>
            </w:pPr>
            <w:r>
              <w:rPr>
                <w:rFonts w:cs="Calibri"/>
                <w:szCs w:val="20"/>
              </w:rPr>
              <w:t>Număr (a+b+c+d)</w:t>
            </w:r>
          </w:p>
          <w:p w14:paraId="76019731" w14:textId="77777777" w:rsidR="00BB0114" w:rsidRDefault="00BB0114" w:rsidP="00BB0114">
            <w:pPr>
              <w:keepNext/>
              <w:keepLines/>
              <w:widowControl w:val="0"/>
              <w:spacing w:before="0" w:after="0"/>
              <w:jc w:val="both"/>
              <w:rPr>
                <w:rFonts w:cs="Calibri"/>
                <w:szCs w:val="20"/>
              </w:rPr>
            </w:pPr>
          </w:p>
          <w:p w14:paraId="407044D3" w14:textId="77777777" w:rsidR="00BB0114" w:rsidRDefault="00BB0114" w:rsidP="00BB0114">
            <w:pPr>
              <w:keepNext/>
              <w:keepLines/>
              <w:widowControl w:val="0"/>
              <w:spacing w:before="0" w:after="0"/>
              <w:jc w:val="both"/>
              <w:rPr>
                <w:rFonts w:cs="Calibri"/>
                <w:szCs w:val="20"/>
              </w:rPr>
            </w:pPr>
          </w:p>
          <w:p w14:paraId="5F146C69" w14:textId="48CB75BA" w:rsidR="00BB0114" w:rsidRDefault="00BB0114" w:rsidP="00C538CF">
            <w:pPr>
              <w:keepNext/>
              <w:keepLines/>
              <w:widowControl w:val="0"/>
              <w:spacing w:before="0" w:after="0"/>
              <w:jc w:val="both"/>
              <w:rPr>
                <w:rFonts w:cs="Calibri"/>
                <w:szCs w:val="20"/>
              </w:rPr>
            </w:pPr>
            <w:r>
              <w:rPr>
                <w:rFonts w:cs="Calibri"/>
                <w:szCs w:val="20"/>
              </w:rPr>
              <w:t>Număr a</w:t>
            </w:r>
          </w:p>
          <w:p w14:paraId="2D8FF38E" w14:textId="77777777" w:rsidR="00BB0114" w:rsidRDefault="00BB0114" w:rsidP="00C538CF">
            <w:pPr>
              <w:keepNext/>
              <w:keepLines/>
              <w:widowControl w:val="0"/>
              <w:spacing w:before="0" w:after="0"/>
              <w:jc w:val="both"/>
              <w:rPr>
                <w:rFonts w:cs="Calibri"/>
                <w:szCs w:val="20"/>
              </w:rPr>
            </w:pPr>
            <w:r>
              <w:rPr>
                <w:rFonts w:cs="Calibri"/>
                <w:szCs w:val="20"/>
              </w:rPr>
              <w:t xml:space="preserve">Număr b </w:t>
            </w:r>
          </w:p>
          <w:p w14:paraId="067F4849" w14:textId="77777777" w:rsidR="00BB0114" w:rsidRDefault="00BB0114" w:rsidP="00C538CF">
            <w:pPr>
              <w:keepNext/>
              <w:keepLines/>
              <w:widowControl w:val="0"/>
              <w:spacing w:before="0" w:after="0"/>
              <w:jc w:val="both"/>
              <w:rPr>
                <w:rFonts w:cs="Calibri"/>
                <w:szCs w:val="20"/>
              </w:rPr>
            </w:pPr>
            <w:r>
              <w:rPr>
                <w:rFonts w:cs="Calibri"/>
                <w:szCs w:val="20"/>
              </w:rPr>
              <w:t>Număr c</w:t>
            </w:r>
          </w:p>
          <w:p w14:paraId="5C04C6C0" w14:textId="77777777" w:rsidR="00BB0114" w:rsidRDefault="00BB0114" w:rsidP="00C538CF">
            <w:pPr>
              <w:keepNext/>
              <w:keepLines/>
              <w:widowControl w:val="0"/>
              <w:spacing w:before="0" w:after="0"/>
              <w:jc w:val="both"/>
              <w:rPr>
                <w:rFonts w:cs="Calibri"/>
                <w:szCs w:val="20"/>
              </w:rPr>
            </w:pPr>
            <w:r>
              <w:rPr>
                <w:rFonts w:cs="Calibri"/>
                <w:szCs w:val="20"/>
              </w:rPr>
              <w:t>Număr d</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9905D" w14:textId="77777777" w:rsidR="00BB0114" w:rsidRDefault="00BB0114" w:rsidP="00A10D8C">
            <w:pPr>
              <w:keepNext/>
              <w:keepLines/>
              <w:widowControl w:val="0"/>
              <w:spacing w:line="276" w:lineRule="auto"/>
              <w:jc w:val="both"/>
              <w:rPr>
                <w:rFonts w:cs="Calibri"/>
                <w:b/>
                <w:color w:val="FF0000"/>
                <w:szCs w:val="20"/>
              </w:rPr>
            </w:pPr>
          </w:p>
        </w:tc>
      </w:tr>
      <w:tr w:rsidR="00BB0114" w14:paraId="60F30019" w14:textId="77777777" w:rsidTr="00BB0114">
        <w:trPr>
          <w:trHeight w:val="535"/>
          <w:tblHeader/>
        </w:trPr>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38164" w14:textId="77777777" w:rsidR="00BB0114" w:rsidRDefault="00BB0114" w:rsidP="00A10D8C">
            <w:pPr>
              <w:keepNext/>
              <w:keepLines/>
              <w:widowControl w:val="0"/>
              <w:spacing w:line="276" w:lineRule="auto"/>
              <w:jc w:val="center"/>
              <w:rPr>
                <w:rFonts w:cs="Calibri"/>
                <w:b/>
                <w:szCs w:val="20"/>
              </w:rPr>
            </w:pPr>
            <w:r>
              <w:rPr>
                <w:rFonts w:cs="Calibri"/>
                <w:b/>
                <w:szCs w:val="20"/>
              </w:rPr>
              <w:t>4.</w:t>
            </w:r>
          </w:p>
        </w:tc>
        <w:tc>
          <w:tcPr>
            <w:tcW w:w="3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78F0D" w14:textId="77777777" w:rsidR="00BB0114" w:rsidRDefault="00BB0114" w:rsidP="00A10D8C">
            <w:pPr>
              <w:widowControl w:val="0"/>
              <w:tabs>
                <w:tab w:val="left" w:pos="426"/>
              </w:tabs>
              <w:spacing w:after="160" w:line="252" w:lineRule="auto"/>
              <w:textAlignment w:val="baseline"/>
              <w:rPr>
                <w:szCs w:val="20"/>
              </w:rPr>
            </w:pPr>
            <w:r>
              <w:rPr>
                <w:rFonts w:cs="Calibri"/>
                <w:szCs w:val="20"/>
              </w:rPr>
              <w:t xml:space="preserve"> </w:t>
            </w:r>
            <w:r>
              <w:rPr>
                <w:szCs w:val="20"/>
              </w:rPr>
              <w:t>Publicații, participări la conferințe, din care:</w:t>
            </w:r>
          </w:p>
          <w:p w14:paraId="2DF7C8A1" w14:textId="2C9A262D" w:rsidR="00BB0114" w:rsidRDefault="00BB0114" w:rsidP="00C538CF">
            <w:pPr>
              <w:pStyle w:val="ListParagraph"/>
              <w:keepNext/>
              <w:keepLines/>
              <w:widowControl w:val="0"/>
              <w:numPr>
                <w:ilvl w:val="1"/>
                <w:numId w:val="25"/>
              </w:numPr>
              <w:spacing w:after="0" w:line="276" w:lineRule="auto"/>
              <w:ind w:left="721"/>
              <w:jc w:val="both"/>
              <w:textAlignment w:val="baseline"/>
              <w:rPr>
                <w:rFonts w:cs="Calibri"/>
                <w:szCs w:val="20"/>
              </w:rPr>
            </w:pPr>
            <w:r>
              <w:rPr>
                <w:rFonts w:cs="Calibri"/>
                <w:szCs w:val="20"/>
              </w:rPr>
              <w:t>Publicații științifice / industriale</w:t>
            </w:r>
            <w:r w:rsidR="00CD2C19">
              <w:rPr>
                <w:rFonts w:cs="Calibri"/>
                <w:szCs w:val="20"/>
              </w:rPr>
              <w:t xml:space="preserve"> </w:t>
            </w:r>
            <w:r w:rsidR="00CD2C19" w:rsidRPr="00DA4C92">
              <w:rPr>
                <w:rFonts w:cs="Calibri"/>
                <w:szCs w:val="20"/>
              </w:rPr>
              <w:t>indexate Web of Science (WOS), IEEE, Science Direct, Springer</w:t>
            </w:r>
            <w:r w:rsidR="00CD2C19">
              <w:rPr>
                <w:rFonts w:cs="Calibri"/>
                <w:szCs w:val="20"/>
              </w:rPr>
              <w:t>, Scopus</w:t>
            </w:r>
          </w:p>
          <w:p w14:paraId="15D89957"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Participări la conferințe (prezentări, lucrări publicate, expuneri)</w:t>
            </w:r>
          </w:p>
          <w:p w14:paraId="317F51B5"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Organizarea de conferințe</w:t>
            </w:r>
          </w:p>
          <w:p w14:paraId="7C6E61F2"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Finanțarea studiilor de doctorat și a studiilor de master</w:t>
            </w:r>
          </w:p>
          <w:p w14:paraId="31B06EE9"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Internships</w:t>
            </w:r>
          </w:p>
          <w:p w14:paraId="589BACFF"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Finanțarea catedrelor universitare</w:t>
            </w:r>
          </w:p>
          <w:p w14:paraId="67488FFF" w14:textId="77777777" w:rsidR="00BB0114" w:rsidRDefault="00BB0114" w:rsidP="00C538CF">
            <w:pPr>
              <w:pStyle w:val="ListParagraph"/>
              <w:keepNext/>
              <w:keepLines/>
              <w:widowControl w:val="0"/>
              <w:numPr>
                <w:ilvl w:val="1"/>
                <w:numId w:val="25"/>
              </w:numPr>
              <w:spacing w:before="0" w:after="0" w:line="276" w:lineRule="auto"/>
              <w:ind w:left="721"/>
              <w:jc w:val="both"/>
              <w:textAlignment w:val="baseline"/>
              <w:rPr>
                <w:rFonts w:cs="Calibri"/>
                <w:szCs w:val="20"/>
              </w:rPr>
            </w:pPr>
            <w:r>
              <w:rPr>
                <w:rFonts w:cs="Calibri"/>
                <w:szCs w:val="20"/>
              </w:rPr>
              <w:t>Patente obținute</w:t>
            </w:r>
          </w:p>
        </w:tc>
        <w:tc>
          <w:tcPr>
            <w:tcW w:w="730" w:type="pct"/>
            <w:tcBorders>
              <w:top w:val="single" w:sz="4" w:space="0" w:color="000000"/>
              <w:left w:val="single" w:sz="4" w:space="0" w:color="000000"/>
              <w:bottom w:val="single" w:sz="4" w:space="0" w:color="000000"/>
              <w:right w:val="single" w:sz="4" w:space="0" w:color="000000"/>
            </w:tcBorders>
            <w:shd w:val="clear" w:color="auto" w:fill="auto"/>
          </w:tcPr>
          <w:p w14:paraId="65C90FE9" w14:textId="77777777" w:rsidR="00BB0114" w:rsidRDefault="00BB0114" w:rsidP="00C538CF">
            <w:pPr>
              <w:keepNext/>
              <w:keepLines/>
              <w:widowControl w:val="0"/>
              <w:spacing w:before="0" w:after="0" w:line="276" w:lineRule="auto"/>
              <w:jc w:val="both"/>
              <w:rPr>
                <w:rFonts w:cs="Calibri"/>
                <w:szCs w:val="20"/>
              </w:rPr>
            </w:pPr>
            <w:r>
              <w:rPr>
                <w:rFonts w:cs="Calibri"/>
                <w:szCs w:val="20"/>
              </w:rPr>
              <w:t>Număr (a+...+g)</w:t>
            </w:r>
          </w:p>
          <w:p w14:paraId="6D745B86" w14:textId="77777777" w:rsidR="00BB0114" w:rsidRDefault="00BB0114" w:rsidP="00C538CF">
            <w:pPr>
              <w:keepNext/>
              <w:keepLines/>
              <w:widowControl w:val="0"/>
              <w:spacing w:after="0"/>
              <w:jc w:val="both"/>
              <w:rPr>
                <w:rFonts w:cs="Calibri"/>
                <w:szCs w:val="20"/>
              </w:rPr>
            </w:pPr>
            <w:r>
              <w:rPr>
                <w:rFonts w:cs="Calibri"/>
                <w:szCs w:val="20"/>
              </w:rPr>
              <w:t>Număr a</w:t>
            </w:r>
          </w:p>
          <w:p w14:paraId="7F6EA844" w14:textId="77777777" w:rsidR="00CD2C19" w:rsidRDefault="00CD2C19" w:rsidP="00C538CF">
            <w:pPr>
              <w:keepNext/>
              <w:keepLines/>
              <w:widowControl w:val="0"/>
              <w:spacing w:before="0" w:after="0"/>
              <w:jc w:val="both"/>
              <w:rPr>
                <w:rFonts w:cs="Calibri"/>
                <w:szCs w:val="20"/>
              </w:rPr>
            </w:pPr>
          </w:p>
          <w:p w14:paraId="7A193FDF" w14:textId="77777777" w:rsidR="00CD2C19" w:rsidRDefault="00CD2C19" w:rsidP="00C538CF">
            <w:pPr>
              <w:keepNext/>
              <w:keepLines/>
              <w:widowControl w:val="0"/>
              <w:spacing w:before="0" w:after="0"/>
              <w:jc w:val="both"/>
              <w:rPr>
                <w:rFonts w:cs="Calibri"/>
                <w:szCs w:val="20"/>
              </w:rPr>
            </w:pPr>
          </w:p>
          <w:p w14:paraId="23E80384" w14:textId="533A2E91" w:rsidR="00BB0114" w:rsidRDefault="00BB0114" w:rsidP="00C538CF">
            <w:pPr>
              <w:keepNext/>
              <w:keepLines/>
              <w:widowControl w:val="0"/>
              <w:spacing w:before="0" w:after="0"/>
              <w:jc w:val="both"/>
              <w:rPr>
                <w:rFonts w:cs="Calibri"/>
                <w:szCs w:val="20"/>
              </w:rPr>
            </w:pPr>
            <w:r>
              <w:rPr>
                <w:rFonts w:cs="Calibri"/>
                <w:szCs w:val="20"/>
              </w:rPr>
              <w:t>Număr b</w:t>
            </w:r>
          </w:p>
          <w:p w14:paraId="16DB9EB8" w14:textId="77777777" w:rsidR="00BB0114" w:rsidRDefault="00BB0114" w:rsidP="00C538CF">
            <w:pPr>
              <w:keepNext/>
              <w:keepLines/>
              <w:widowControl w:val="0"/>
              <w:spacing w:before="0" w:after="0"/>
              <w:jc w:val="both"/>
              <w:rPr>
                <w:rFonts w:cs="Calibri"/>
                <w:szCs w:val="20"/>
              </w:rPr>
            </w:pPr>
          </w:p>
          <w:p w14:paraId="0264C26D" w14:textId="77777777" w:rsidR="00BB0114" w:rsidRDefault="00BB0114" w:rsidP="00C538CF">
            <w:pPr>
              <w:keepNext/>
              <w:keepLines/>
              <w:widowControl w:val="0"/>
              <w:spacing w:before="0" w:after="0"/>
              <w:jc w:val="both"/>
              <w:rPr>
                <w:rFonts w:cs="Calibri"/>
                <w:szCs w:val="20"/>
              </w:rPr>
            </w:pPr>
            <w:r>
              <w:rPr>
                <w:rFonts w:cs="Calibri"/>
                <w:szCs w:val="20"/>
              </w:rPr>
              <w:t>Număr c</w:t>
            </w:r>
          </w:p>
          <w:p w14:paraId="6120C60A" w14:textId="77777777" w:rsidR="00CD2C19" w:rsidRDefault="00CD2C19" w:rsidP="00C538CF">
            <w:pPr>
              <w:keepNext/>
              <w:keepLines/>
              <w:widowControl w:val="0"/>
              <w:spacing w:before="0" w:after="0"/>
              <w:jc w:val="both"/>
              <w:rPr>
                <w:rFonts w:cs="Calibri"/>
                <w:szCs w:val="20"/>
              </w:rPr>
            </w:pPr>
          </w:p>
          <w:p w14:paraId="6E83914F" w14:textId="35B44DFD" w:rsidR="00BB0114" w:rsidRDefault="00BB0114" w:rsidP="00C538CF">
            <w:pPr>
              <w:keepNext/>
              <w:keepLines/>
              <w:widowControl w:val="0"/>
              <w:spacing w:before="0" w:after="0"/>
              <w:jc w:val="both"/>
              <w:rPr>
                <w:rFonts w:cs="Calibri"/>
                <w:szCs w:val="20"/>
              </w:rPr>
            </w:pPr>
            <w:r>
              <w:rPr>
                <w:rFonts w:cs="Calibri"/>
                <w:szCs w:val="20"/>
              </w:rPr>
              <w:t>Număr d</w:t>
            </w:r>
          </w:p>
          <w:p w14:paraId="486A6901" w14:textId="77777777" w:rsidR="00BB0114" w:rsidRDefault="00BB0114" w:rsidP="00C538CF">
            <w:pPr>
              <w:keepNext/>
              <w:keepLines/>
              <w:widowControl w:val="0"/>
              <w:spacing w:before="0" w:after="0"/>
              <w:jc w:val="both"/>
              <w:rPr>
                <w:rFonts w:cs="Calibri"/>
                <w:szCs w:val="20"/>
              </w:rPr>
            </w:pPr>
          </w:p>
          <w:p w14:paraId="354B2C19" w14:textId="77777777" w:rsidR="00BB0114" w:rsidRDefault="00BB0114" w:rsidP="00C538CF">
            <w:pPr>
              <w:keepNext/>
              <w:keepLines/>
              <w:widowControl w:val="0"/>
              <w:spacing w:before="0" w:after="0"/>
              <w:jc w:val="both"/>
              <w:rPr>
                <w:rFonts w:cs="Calibri"/>
                <w:szCs w:val="20"/>
              </w:rPr>
            </w:pPr>
            <w:r>
              <w:rPr>
                <w:rFonts w:cs="Calibri"/>
                <w:szCs w:val="20"/>
              </w:rPr>
              <w:t>Număr e</w:t>
            </w:r>
          </w:p>
          <w:p w14:paraId="1FE781AB" w14:textId="77777777" w:rsidR="00BB0114" w:rsidRDefault="00BB0114" w:rsidP="00C538CF">
            <w:pPr>
              <w:keepNext/>
              <w:keepLines/>
              <w:widowControl w:val="0"/>
              <w:spacing w:before="0" w:after="0"/>
              <w:jc w:val="both"/>
              <w:rPr>
                <w:rFonts w:cs="Calibri"/>
                <w:szCs w:val="20"/>
              </w:rPr>
            </w:pPr>
            <w:r>
              <w:rPr>
                <w:rFonts w:cs="Calibri"/>
                <w:szCs w:val="20"/>
              </w:rPr>
              <w:t>Număr f</w:t>
            </w:r>
          </w:p>
          <w:p w14:paraId="0F6634A5" w14:textId="77777777" w:rsidR="00BB0114" w:rsidRDefault="00BB0114" w:rsidP="00C538CF">
            <w:pPr>
              <w:keepNext/>
              <w:keepLines/>
              <w:widowControl w:val="0"/>
              <w:spacing w:before="0" w:after="0"/>
              <w:jc w:val="both"/>
              <w:rPr>
                <w:rFonts w:cs="Calibri"/>
                <w:szCs w:val="20"/>
              </w:rPr>
            </w:pPr>
            <w:r>
              <w:rPr>
                <w:rFonts w:cs="Calibri"/>
                <w:szCs w:val="20"/>
              </w:rPr>
              <w:t>Număr g</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FE6845" w14:textId="77777777" w:rsidR="00BB0114" w:rsidRDefault="00BB0114" w:rsidP="00A10D8C">
            <w:pPr>
              <w:keepNext/>
              <w:keepLines/>
              <w:widowControl w:val="0"/>
              <w:spacing w:line="276" w:lineRule="auto"/>
              <w:jc w:val="both"/>
              <w:rPr>
                <w:rFonts w:cs="Calibri"/>
                <w:b/>
                <w:color w:val="FF0000"/>
                <w:szCs w:val="20"/>
              </w:rPr>
            </w:pPr>
          </w:p>
        </w:tc>
      </w:tr>
    </w:tbl>
    <w:p w14:paraId="002B00A6" w14:textId="6A526941" w:rsidR="00CD2C19" w:rsidRPr="00CD2C19" w:rsidRDefault="00CD2C19" w:rsidP="00CD2C19">
      <w:pPr>
        <w:rPr>
          <w:sz w:val="22"/>
          <w:szCs w:val="22"/>
        </w:rPr>
      </w:pPr>
      <w:r>
        <w:rPr>
          <w:sz w:val="22"/>
          <w:szCs w:val="22"/>
        </w:rPr>
        <w:t>*</w:t>
      </w:r>
      <w:r w:rsidRPr="00CD2C19">
        <w:rPr>
          <w:sz w:val="22"/>
          <w:szCs w:val="22"/>
        </w:rPr>
        <w:t>Valoarea minimă este 1.</w:t>
      </w:r>
    </w:p>
    <w:p w14:paraId="0FE34C9F" w14:textId="0CC485EC" w:rsidR="00091ABE" w:rsidRDefault="00CD2C19" w:rsidP="00CD2C19">
      <w:pPr>
        <w:rPr>
          <w:sz w:val="22"/>
          <w:szCs w:val="22"/>
        </w:rPr>
      </w:pPr>
      <w:r w:rsidRPr="00CD2C19">
        <w:rPr>
          <w:sz w:val="22"/>
          <w:szCs w:val="22"/>
        </w:rPr>
        <w:t>Valoarea țintă este valoarea asumată de beneficiar pe perioada de implementare a proiectului. Pentru indicatorii suplimentari de realizare (cu excepția indicatorului 3.1.a), valoarea țintă poate fi zero în cazul în care proiectul selectat de către Comisia Europeană nu cuprinde o altă valoare.</w:t>
      </w:r>
    </w:p>
    <w:p w14:paraId="03A8CF6C" w14:textId="77777777" w:rsidR="00091ABE" w:rsidRDefault="00091ABE">
      <w:pPr>
        <w:keepNext/>
        <w:keepLines/>
        <w:spacing w:before="0" w:after="0"/>
        <w:ind w:left="735"/>
        <w:jc w:val="both"/>
        <w:rPr>
          <w:sz w:val="22"/>
          <w:szCs w:val="22"/>
        </w:rPr>
      </w:pPr>
    </w:p>
    <w:p w14:paraId="7E2A2704" w14:textId="77777777" w:rsidR="00091ABE" w:rsidRDefault="00091ABE">
      <w:pPr>
        <w:keepNext/>
        <w:keepLines/>
        <w:spacing w:before="0" w:after="0"/>
        <w:ind w:left="735"/>
        <w:jc w:val="both"/>
        <w:rPr>
          <w:sz w:val="22"/>
          <w:szCs w:val="22"/>
        </w:rPr>
      </w:pPr>
    </w:p>
    <w:p w14:paraId="209584C3" w14:textId="3A61F3F8" w:rsidR="00971C90" w:rsidRPr="00971C90" w:rsidRDefault="007355BA" w:rsidP="00971C90">
      <w:pPr>
        <w:pStyle w:val="Heading2"/>
        <w:rPr>
          <w:color w:val="7030A0"/>
          <w:szCs w:val="22"/>
        </w:rPr>
      </w:pPr>
      <w:bookmarkStart w:id="39" w:name="_Toc149226918"/>
      <w:r>
        <w:rPr>
          <w:color w:val="7030A0"/>
          <w:szCs w:val="22"/>
        </w:rPr>
        <w:t>Riscuri identificate în atingerea rezultatelor proiectului și măsuri de gestionare a riscurilor</w:t>
      </w:r>
      <w:bookmarkEnd w:id="39"/>
      <w:r>
        <w:rPr>
          <w:color w:val="7030A0"/>
          <w:szCs w:val="22"/>
        </w:rPr>
        <w:t xml:space="preserve"> </w:t>
      </w:r>
    </w:p>
    <w:p w14:paraId="50C730DA" w14:textId="5AA0FB59" w:rsidR="007355BA" w:rsidRDefault="007355BA" w:rsidP="007355BA">
      <w:pPr>
        <w:keepNext/>
        <w:keepLines/>
        <w:spacing w:before="0" w:after="0"/>
        <w:ind w:left="90"/>
        <w:jc w:val="both"/>
        <w:rPr>
          <w:rFonts w:cs="Arial"/>
          <w:i/>
          <w:iCs/>
          <w:sz w:val="22"/>
          <w:szCs w:val="22"/>
          <w:lang w:eastAsia="sk-SK"/>
        </w:rPr>
      </w:pPr>
      <w:r w:rsidRPr="007355BA">
        <w:rPr>
          <w:rFonts w:cs="Arial"/>
          <w:i/>
          <w:iCs/>
          <w:sz w:val="22"/>
          <w:szCs w:val="22"/>
          <w:lang w:eastAsia="sk-SK"/>
        </w:rPr>
        <w:t xml:space="preserve">Se vor prezenta orice riscuri potențiale pentru </w:t>
      </w:r>
      <w:r>
        <w:rPr>
          <w:rFonts w:cs="Arial"/>
          <w:i/>
          <w:iCs/>
          <w:sz w:val="22"/>
          <w:szCs w:val="22"/>
          <w:lang w:eastAsia="sk-SK"/>
        </w:rPr>
        <w:t xml:space="preserve">îndeplinirea indicatorilor </w:t>
      </w:r>
      <w:r w:rsidRPr="007355BA">
        <w:rPr>
          <w:rFonts w:cs="Arial"/>
          <w:i/>
          <w:iCs/>
          <w:sz w:val="22"/>
          <w:szCs w:val="22"/>
          <w:lang w:eastAsia="sk-SK"/>
        </w:rPr>
        <w:t>și m</w:t>
      </w:r>
      <w:r>
        <w:rPr>
          <w:rFonts w:cs="Arial"/>
          <w:i/>
          <w:iCs/>
          <w:sz w:val="22"/>
          <w:szCs w:val="22"/>
          <w:lang w:eastAsia="sk-SK"/>
        </w:rPr>
        <w:t>ăsurile pentru diminuarea sau prevenirea realizării acestora.</w:t>
      </w:r>
    </w:p>
    <w:p w14:paraId="04AA0CF1" w14:textId="77777777" w:rsidR="007355BA" w:rsidRDefault="007355BA" w:rsidP="007355BA">
      <w:pPr>
        <w:keepNext/>
        <w:keepLines/>
        <w:spacing w:before="0" w:after="0"/>
        <w:ind w:left="90"/>
        <w:jc w:val="both"/>
        <w:rPr>
          <w:rFonts w:cs="Arial"/>
          <w:i/>
          <w:iCs/>
          <w:sz w:val="22"/>
          <w:szCs w:val="22"/>
          <w:lang w:eastAsia="sk-SK"/>
        </w:rPr>
      </w:pPr>
      <w:r w:rsidRPr="007355BA">
        <w:rPr>
          <w:rFonts w:cs="Arial"/>
          <w:i/>
          <w:iCs/>
          <w:sz w:val="22"/>
          <w:szCs w:val="22"/>
          <w:lang w:eastAsia="sk-SK"/>
        </w:rPr>
        <w:t xml:space="preserve">Această secțiune trebuie să indice riscurile și analiza riscurilor, consecințele riscurilor și probabilitatea apariției acestora, precum și identificarea măsurilor corective pentru a aborda riscurile și impactul acestora asupra proiectului. </w:t>
      </w:r>
    </w:p>
    <w:p w14:paraId="6A6531D9" w14:textId="77777777" w:rsidR="007355BA" w:rsidRDefault="007355BA" w:rsidP="007355BA">
      <w:pPr>
        <w:keepNext/>
        <w:keepLines/>
        <w:spacing w:before="0" w:after="0"/>
        <w:ind w:left="90"/>
        <w:jc w:val="both"/>
        <w:rPr>
          <w:rFonts w:cs="Arial"/>
          <w:i/>
          <w:iCs/>
          <w:sz w:val="22"/>
          <w:szCs w:val="22"/>
          <w:lang w:eastAsia="sk-SK"/>
        </w:rPr>
      </w:pPr>
    </w:p>
    <w:p w14:paraId="4A1DD813" w14:textId="77777777" w:rsidR="007355BA" w:rsidRDefault="007355BA" w:rsidP="007355BA">
      <w:pPr>
        <w:keepNext/>
        <w:keepLines/>
        <w:spacing w:before="0" w:after="0"/>
        <w:ind w:left="90"/>
        <w:jc w:val="both"/>
        <w:rPr>
          <w:rFonts w:cs="Arial"/>
          <w:i/>
          <w:iCs/>
          <w:sz w:val="22"/>
          <w:szCs w:val="22"/>
          <w:lang w:eastAsia="sk-SK"/>
        </w:rPr>
      </w:pPr>
    </w:p>
    <w:p w14:paraId="3227BAEA" w14:textId="77777777" w:rsidR="00091ABE" w:rsidRDefault="00000000">
      <w:pPr>
        <w:pStyle w:val="Heading1"/>
        <w:spacing w:before="40" w:after="40"/>
        <w:rPr>
          <w:color w:val="7030A0"/>
          <w:szCs w:val="22"/>
        </w:rPr>
      </w:pPr>
      <w:bookmarkStart w:id="40" w:name="InfoPub"/>
      <w:bookmarkStart w:id="41" w:name="Susten"/>
      <w:bookmarkStart w:id="42" w:name="ImpactGrant"/>
      <w:bookmarkStart w:id="43" w:name="RevGen"/>
      <w:bookmarkStart w:id="44" w:name="TVA"/>
      <w:bookmarkStart w:id="45" w:name="RelatiaStrategii"/>
      <w:bookmarkStart w:id="46" w:name="Parteneri"/>
      <w:bookmarkStart w:id="47" w:name="_Toc149226919"/>
      <w:bookmarkEnd w:id="40"/>
      <w:bookmarkEnd w:id="41"/>
      <w:bookmarkEnd w:id="42"/>
      <w:bookmarkEnd w:id="43"/>
      <w:bookmarkEnd w:id="44"/>
      <w:bookmarkEnd w:id="45"/>
      <w:bookmarkEnd w:id="46"/>
      <w:r>
        <w:rPr>
          <w:color w:val="7030A0"/>
          <w:szCs w:val="22"/>
        </w:rPr>
        <w:t>PRINCIPII ORIZONTALE</w:t>
      </w:r>
      <w:bookmarkEnd w:id="47"/>
    </w:p>
    <w:p w14:paraId="393A8397" w14:textId="77777777" w:rsidR="00091ABE" w:rsidRDefault="00000000">
      <w:pPr>
        <w:pStyle w:val="Heading2"/>
        <w:numPr>
          <w:ilvl w:val="1"/>
          <w:numId w:val="20"/>
        </w:numPr>
        <w:rPr>
          <w:color w:val="7030A0"/>
          <w:szCs w:val="22"/>
        </w:rPr>
      </w:pPr>
      <w:bookmarkStart w:id="48" w:name="EqOpp"/>
      <w:bookmarkStart w:id="49" w:name="_Toc149226920"/>
      <w:bookmarkEnd w:id="48"/>
      <w:r>
        <w:rPr>
          <w:color w:val="7030A0"/>
          <w:szCs w:val="22"/>
        </w:rPr>
        <w:t>Egalitatea de şanse</w:t>
      </w:r>
      <w:bookmarkEnd w:id="49"/>
      <w:r>
        <w:rPr>
          <w:color w:val="7030A0"/>
          <w:szCs w:val="22"/>
        </w:rPr>
        <w:t xml:space="preserve"> </w:t>
      </w:r>
    </w:p>
    <w:tbl>
      <w:tblPr>
        <w:tblW w:w="9180" w:type="dxa"/>
        <w:tblLayout w:type="fixed"/>
        <w:tblLook w:val="0000" w:firstRow="0" w:lastRow="0" w:firstColumn="0" w:lastColumn="0" w:noHBand="0" w:noVBand="0"/>
      </w:tblPr>
      <w:tblGrid>
        <w:gridCol w:w="9180"/>
      </w:tblGrid>
      <w:tr w:rsidR="00091ABE" w14:paraId="1A95026A" w14:textId="77777777">
        <w:tc>
          <w:tcPr>
            <w:tcW w:w="9180" w:type="dxa"/>
          </w:tcPr>
          <w:p w14:paraId="14D716DE" w14:textId="77777777" w:rsidR="00091ABE" w:rsidRDefault="00000000">
            <w:pPr>
              <w:pStyle w:val="instruct"/>
              <w:jc w:val="both"/>
              <w:rPr>
                <w:sz w:val="22"/>
                <w:szCs w:val="22"/>
              </w:rPr>
            </w:pPr>
            <w:r>
              <w:rPr>
                <w:sz w:val="22"/>
                <w:szCs w:val="22"/>
              </w:rPr>
              <w:t>Subliniaţi modul în care principiile privind egalitatea de gen şi nediscriminarea şi accesibilitatea persoanelor cu dizabilităţi au fost integrate în elaborarea şi implementarea proiectului, fie în activităţile, fie în managementul proiectului, menţionând orice componentă specifică care arată acest lucru (e.g. integrarea în echipa de management a proiectului a unei reprezentări echilibrate de gen, etc.).</w:t>
            </w:r>
          </w:p>
        </w:tc>
      </w:tr>
    </w:tbl>
    <w:p w14:paraId="618A6616" w14:textId="77777777" w:rsidR="00091ABE" w:rsidRDefault="00000000">
      <w:pPr>
        <w:pStyle w:val="Heading2"/>
        <w:rPr>
          <w:color w:val="7030A0"/>
          <w:szCs w:val="22"/>
        </w:rPr>
      </w:pPr>
      <w:bookmarkStart w:id="50" w:name="_Toc149226921"/>
      <w:r>
        <w:rPr>
          <w:color w:val="7030A0"/>
          <w:szCs w:val="22"/>
        </w:rPr>
        <w:t>Dezvoltarea durabilă</w:t>
      </w:r>
      <w:bookmarkEnd w:id="50"/>
    </w:p>
    <w:p w14:paraId="157B4212" w14:textId="77777777" w:rsidR="00091ABE" w:rsidRDefault="00000000">
      <w:pPr>
        <w:pStyle w:val="instruct"/>
        <w:jc w:val="both"/>
        <w:rPr>
          <w:sz w:val="22"/>
          <w:szCs w:val="22"/>
        </w:rPr>
      </w:pPr>
      <w:r>
        <w:rPr>
          <w:sz w:val="22"/>
          <w:szCs w:val="22"/>
        </w:rPr>
        <w:t xml:space="preserve">Explicaţi modul în care proiectul contribuie la maximizarea beneficiilor şi reducerea efectelor negative asupra mediului înconjurător, inclusiv măsuri de promovare a eficienţei energetice. </w:t>
      </w:r>
    </w:p>
    <w:p w14:paraId="34A26B7B" w14:textId="77777777" w:rsidR="00091ABE" w:rsidRDefault="00091ABE">
      <w:pPr>
        <w:pStyle w:val="instruct"/>
        <w:jc w:val="both"/>
        <w:rPr>
          <w:sz w:val="22"/>
          <w:szCs w:val="22"/>
        </w:rPr>
      </w:pPr>
    </w:p>
    <w:p w14:paraId="56021756" w14:textId="77777777" w:rsidR="00091ABE" w:rsidRDefault="00000000">
      <w:pPr>
        <w:pStyle w:val="instruct"/>
        <w:jc w:val="both"/>
        <w:rPr>
          <w:sz w:val="22"/>
          <w:szCs w:val="22"/>
        </w:rPr>
      </w:pPr>
      <w:r>
        <w:rPr>
          <w:sz w:val="22"/>
          <w:szCs w:val="22"/>
        </w:rPr>
        <w:t>Unde este cazul, prezentaţi modul în care proiectul propus se încadrează în politica organizaţiei de protecţie şi îmbunătăţire a mediului înconjurător.</w:t>
      </w:r>
    </w:p>
    <w:p w14:paraId="29462D4A" w14:textId="77777777" w:rsidR="00091ABE" w:rsidRDefault="00000000">
      <w:pPr>
        <w:pStyle w:val="Heading2"/>
        <w:rPr>
          <w:color w:val="7030A0"/>
          <w:szCs w:val="22"/>
        </w:rPr>
      </w:pPr>
      <w:bookmarkStart w:id="51" w:name="ITC"/>
      <w:bookmarkStart w:id="52" w:name="DezvDurab"/>
      <w:bookmarkStart w:id="53" w:name="_Toc149226922"/>
      <w:bookmarkEnd w:id="51"/>
      <w:bookmarkEnd w:id="52"/>
      <w:r>
        <w:rPr>
          <w:color w:val="7030A0"/>
          <w:szCs w:val="22"/>
        </w:rPr>
        <w:t>Respectarea principiului „ a nu prejudicia în mod semnificativ” (DNSH)</w:t>
      </w:r>
      <w:bookmarkEnd w:id="53"/>
      <w:r>
        <w:rPr>
          <w:color w:val="7030A0"/>
          <w:szCs w:val="22"/>
        </w:rPr>
        <w:t xml:space="preserve"> </w:t>
      </w:r>
    </w:p>
    <w:p w14:paraId="04442AB5" w14:textId="77777777" w:rsidR="00091ABE" w:rsidRDefault="00000000">
      <w:pPr>
        <w:pStyle w:val="instruct"/>
        <w:jc w:val="both"/>
        <w:rPr>
          <w:sz w:val="22"/>
          <w:szCs w:val="22"/>
        </w:rPr>
      </w:pPr>
      <w:r>
        <w:rPr>
          <w:sz w:val="22"/>
          <w:szCs w:val="22"/>
        </w:rPr>
        <w:t>Explicaţi modul în care proiectul respectă principiul „a nu prejudicia în mod semnificativ” (DNSH)</w:t>
      </w:r>
    </w:p>
    <w:p w14:paraId="4627056B" w14:textId="77777777" w:rsidR="00091ABE" w:rsidRDefault="00091ABE">
      <w:pPr>
        <w:pStyle w:val="instruct"/>
        <w:jc w:val="both"/>
        <w:rPr>
          <w:sz w:val="22"/>
          <w:szCs w:val="22"/>
        </w:rPr>
        <w:sectPr w:rsidR="00091ABE">
          <w:headerReference w:type="default" r:id="rId12"/>
          <w:footerReference w:type="default" r:id="rId13"/>
          <w:pgSz w:w="11906" w:h="16838"/>
          <w:pgMar w:top="1138" w:right="1287" w:bottom="893" w:left="1440" w:header="706" w:footer="444" w:gutter="0"/>
          <w:cols w:space="720"/>
          <w:formProt w:val="0"/>
          <w:docGrid w:linePitch="100" w:charSpace="8192"/>
        </w:sectPr>
      </w:pPr>
    </w:p>
    <w:p w14:paraId="6207C564" w14:textId="77777777" w:rsidR="00091ABE" w:rsidRDefault="00000000">
      <w:pPr>
        <w:pStyle w:val="Heading1"/>
        <w:spacing w:before="40" w:after="40"/>
        <w:rPr>
          <w:color w:val="7030A0"/>
          <w:szCs w:val="22"/>
        </w:rPr>
      </w:pPr>
      <w:bookmarkStart w:id="54" w:name="AP"/>
      <w:bookmarkStart w:id="55" w:name="_Toc149226923"/>
      <w:bookmarkEnd w:id="54"/>
      <w:r>
        <w:rPr>
          <w:color w:val="7030A0"/>
          <w:szCs w:val="22"/>
        </w:rPr>
        <w:t>FINANŢAREA PROIECTULUI</w:t>
      </w:r>
      <w:bookmarkEnd w:id="55"/>
    </w:p>
    <w:p w14:paraId="5F2C8044" w14:textId="77777777" w:rsidR="00091ABE" w:rsidRDefault="00000000">
      <w:pPr>
        <w:pStyle w:val="Heading2"/>
        <w:rPr>
          <w:color w:val="7030A0"/>
          <w:szCs w:val="22"/>
        </w:rPr>
      </w:pPr>
      <w:bookmarkStart w:id="56" w:name="Buget"/>
      <w:bookmarkStart w:id="57" w:name="_Toc149226924"/>
      <w:bookmarkEnd w:id="56"/>
      <w:r>
        <w:rPr>
          <w:color w:val="7030A0"/>
          <w:szCs w:val="22"/>
        </w:rPr>
        <w:t>Bugetul proiectului</w:t>
      </w:r>
      <w:bookmarkEnd w:id="57"/>
    </w:p>
    <w:p w14:paraId="4941A2F8" w14:textId="52DE573F" w:rsidR="00091ABE" w:rsidRDefault="00000000">
      <w:pPr>
        <w:rPr>
          <w:i/>
          <w:sz w:val="22"/>
          <w:szCs w:val="22"/>
        </w:rPr>
      </w:pPr>
      <w:r>
        <w:rPr>
          <w:i/>
          <w:sz w:val="22"/>
          <w:szCs w:val="22"/>
        </w:rPr>
        <w:t xml:space="preserve">Bugetul </w:t>
      </w:r>
      <w:r w:rsidR="00AF0408">
        <w:rPr>
          <w:i/>
          <w:sz w:val="22"/>
          <w:szCs w:val="22"/>
        </w:rPr>
        <w:t xml:space="preserve">eligibil </w:t>
      </w:r>
      <w:r>
        <w:rPr>
          <w:i/>
          <w:sz w:val="22"/>
          <w:szCs w:val="22"/>
        </w:rPr>
        <w:t>se va completa cu valori exprimate în termeni nominali, cu 2 zecimale</w:t>
      </w:r>
      <w:r w:rsidR="007C31E8">
        <w:rPr>
          <w:i/>
          <w:sz w:val="22"/>
          <w:szCs w:val="22"/>
        </w:rPr>
        <w:t>, pentru Solicitant cât și pentru Partener, dacă este cazul.</w:t>
      </w:r>
    </w:p>
    <w:p w14:paraId="05BE1173" w14:textId="77777777" w:rsidR="00423E86" w:rsidRDefault="00423E86">
      <w:pPr>
        <w:rPr>
          <w:i/>
          <w:sz w:val="22"/>
          <w:szCs w:val="22"/>
        </w:rPr>
      </w:pPr>
    </w:p>
    <w:tbl>
      <w:tblPr>
        <w:tblW w:w="5007" w:type="pct"/>
        <w:tblLayout w:type="fixed"/>
        <w:tblCellMar>
          <w:left w:w="0" w:type="dxa"/>
          <w:right w:w="0" w:type="dxa"/>
        </w:tblCellMar>
        <w:tblLook w:val="04A0" w:firstRow="1" w:lastRow="0" w:firstColumn="1" w:lastColumn="0" w:noHBand="0" w:noVBand="1"/>
      </w:tblPr>
      <w:tblGrid>
        <w:gridCol w:w="791"/>
        <w:gridCol w:w="1176"/>
        <w:gridCol w:w="1564"/>
        <w:gridCol w:w="868"/>
        <w:gridCol w:w="1621"/>
        <w:gridCol w:w="1455"/>
        <w:gridCol w:w="625"/>
        <w:gridCol w:w="1431"/>
        <w:gridCol w:w="1523"/>
        <w:gridCol w:w="3685"/>
        <w:gridCol w:w="33"/>
        <w:gridCol w:w="41"/>
      </w:tblGrid>
      <w:tr w:rsidR="00423E86" w14:paraId="516BD053" w14:textId="77777777" w:rsidTr="00AA6A22">
        <w:trPr>
          <w:gridAfter w:val="1"/>
          <w:wAfter w:w="14" w:type="pct"/>
          <w:trHeight w:val="329"/>
        </w:trPr>
        <w:tc>
          <w:tcPr>
            <w:tcW w:w="267" w:type="pct"/>
            <w:vMerge w:val="restart"/>
            <w:tcBorders>
              <w:top w:val="single" w:sz="8" w:space="0" w:color="auto"/>
              <w:left w:val="single" w:sz="8" w:space="0" w:color="auto"/>
              <w:right w:val="single" w:sz="8" w:space="0" w:color="auto"/>
            </w:tcBorders>
          </w:tcPr>
          <w:p w14:paraId="13853865" w14:textId="77777777" w:rsidR="00423E86" w:rsidRDefault="00423E86" w:rsidP="00FE012C">
            <w:pPr>
              <w:jc w:val="center"/>
              <w:rPr>
                <w:b/>
                <w:bCs/>
                <w:color w:val="000000"/>
                <w:sz w:val="18"/>
                <w:szCs w:val="18"/>
              </w:rPr>
            </w:pPr>
          </w:p>
          <w:p w14:paraId="78D14192" w14:textId="77777777" w:rsidR="00423E86" w:rsidRDefault="00423E86" w:rsidP="00FE012C">
            <w:pPr>
              <w:jc w:val="center"/>
              <w:rPr>
                <w:b/>
                <w:bCs/>
                <w:color w:val="000000"/>
                <w:sz w:val="18"/>
                <w:szCs w:val="18"/>
              </w:rPr>
            </w:pPr>
          </w:p>
          <w:p w14:paraId="0ECD77CD" w14:textId="77777777" w:rsidR="00423E86" w:rsidRDefault="00423E86" w:rsidP="00FE012C">
            <w:pPr>
              <w:jc w:val="center"/>
              <w:rPr>
                <w:b/>
                <w:bCs/>
                <w:color w:val="000000"/>
                <w:sz w:val="18"/>
                <w:szCs w:val="18"/>
              </w:rPr>
            </w:pPr>
            <w:r>
              <w:rPr>
                <w:b/>
                <w:bCs/>
                <w:color w:val="000000"/>
                <w:sz w:val="18"/>
                <w:szCs w:val="18"/>
              </w:rPr>
              <w:t>Nr. crt</w:t>
            </w:r>
          </w:p>
        </w:tc>
        <w:tc>
          <w:tcPr>
            <w:tcW w:w="397"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79AD64" w14:textId="77777777" w:rsidR="00423E86" w:rsidRDefault="00423E86" w:rsidP="00FE012C">
            <w:pPr>
              <w:jc w:val="center"/>
              <w:rPr>
                <w:b/>
                <w:bCs/>
                <w:color w:val="000000"/>
                <w:sz w:val="18"/>
                <w:szCs w:val="18"/>
              </w:rPr>
            </w:pPr>
            <w:r>
              <w:rPr>
                <w:b/>
                <w:bCs/>
                <w:color w:val="000000"/>
                <w:sz w:val="18"/>
                <w:szCs w:val="18"/>
              </w:rPr>
              <w:t>Categoria bugetara</w:t>
            </w:r>
          </w:p>
        </w:tc>
        <w:tc>
          <w:tcPr>
            <w:tcW w:w="528"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5FDBED5" w14:textId="77777777" w:rsidR="00423E86" w:rsidRDefault="00423E86" w:rsidP="00FE012C">
            <w:pPr>
              <w:jc w:val="center"/>
              <w:rPr>
                <w:b/>
                <w:bCs/>
                <w:color w:val="000000"/>
                <w:sz w:val="18"/>
                <w:szCs w:val="18"/>
              </w:rPr>
            </w:pPr>
            <w:r>
              <w:rPr>
                <w:b/>
                <w:bCs/>
                <w:color w:val="000000"/>
                <w:sz w:val="18"/>
                <w:szCs w:val="18"/>
              </w:rPr>
              <w:t>Denumire produs/ serviciu</w:t>
            </w:r>
          </w:p>
        </w:tc>
        <w:tc>
          <w:tcPr>
            <w:tcW w:w="293"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28E9B43" w14:textId="77777777" w:rsidR="00423E86" w:rsidRDefault="00423E86" w:rsidP="00FE012C">
            <w:pPr>
              <w:jc w:val="center"/>
              <w:rPr>
                <w:b/>
                <w:bCs/>
                <w:color w:val="000000"/>
                <w:sz w:val="18"/>
                <w:szCs w:val="18"/>
              </w:rPr>
            </w:pPr>
            <w:r>
              <w:rPr>
                <w:b/>
                <w:bCs/>
                <w:color w:val="000000"/>
                <w:sz w:val="18"/>
                <w:szCs w:val="18"/>
              </w:rPr>
              <w:t>Nr.buc.</w:t>
            </w:r>
          </w:p>
        </w:tc>
        <w:tc>
          <w:tcPr>
            <w:tcW w:w="547"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3E747C8" w14:textId="77777777" w:rsidR="00423E86" w:rsidRDefault="00423E86" w:rsidP="00FE012C">
            <w:pPr>
              <w:jc w:val="center"/>
              <w:rPr>
                <w:b/>
                <w:bCs/>
                <w:color w:val="000000"/>
                <w:sz w:val="18"/>
                <w:szCs w:val="18"/>
              </w:rPr>
            </w:pPr>
            <w:r>
              <w:rPr>
                <w:b/>
                <w:bCs/>
                <w:color w:val="000000"/>
                <w:sz w:val="18"/>
                <w:szCs w:val="18"/>
              </w:rPr>
              <w:t>Valoare unitară, fără TVA</w:t>
            </w:r>
          </w:p>
        </w:tc>
        <w:tc>
          <w:tcPr>
            <w:tcW w:w="491"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AB9B9F8" w14:textId="77777777" w:rsidR="00423E86" w:rsidRDefault="00423E86" w:rsidP="00FE012C">
            <w:pPr>
              <w:jc w:val="center"/>
              <w:rPr>
                <w:b/>
                <w:bCs/>
                <w:color w:val="000000"/>
                <w:sz w:val="18"/>
                <w:szCs w:val="18"/>
              </w:rPr>
            </w:pPr>
            <w:r>
              <w:rPr>
                <w:b/>
                <w:bCs/>
                <w:color w:val="000000"/>
                <w:sz w:val="18"/>
                <w:szCs w:val="18"/>
              </w:rPr>
              <w:t>Valoarea totală, fără TVA</w:t>
            </w:r>
          </w:p>
        </w:tc>
        <w:tc>
          <w:tcPr>
            <w:tcW w:w="211"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22031AB" w14:textId="77777777" w:rsidR="00423E86" w:rsidRDefault="00423E86" w:rsidP="00FE012C">
            <w:pPr>
              <w:jc w:val="center"/>
              <w:rPr>
                <w:b/>
                <w:bCs/>
                <w:color w:val="000000"/>
                <w:sz w:val="18"/>
                <w:szCs w:val="18"/>
              </w:rPr>
            </w:pPr>
            <w:r>
              <w:rPr>
                <w:b/>
                <w:bCs/>
                <w:color w:val="000000"/>
                <w:sz w:val="18"/>
                <w:szCs w:val="18"/>
              </w:rPr>
              <w:t xml:space="preserve">TVA </w:t>
            </w:r>
          </w:p>
        </w:tc>
        <w:tc>
          <w:tcPr>
            <w:tcW w:w="483"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81E270B" w14:textId="77777777" w:rsidR="00423E86" w:rsidRDefault="00423E86" w:rsidP="00FE012C">
            <w:pPr>
              <w:jc w:val="center"/>
              <w:rPr>
                <w:b/>
                <w:bCs/>
                <w:color w:val="000000"/>
                <w:sz w:val="18"/>
                <w:szCs w:val="18"/>
              </w:rPr>
            </w:pPr>
            <w:r>
              <w:rPr>
                <w:b/>
                <w:bCs/>
                <w:color w:val="000000"/>
                <w:sz w:val="18"/>
                <w:szCs w:val="18"/>
              </w:rPr>
              <w:t xml:space="preserve">Valoarea totală </w:t>
            </w:r>
          </w:p>
        </w:tc>
        <w:tc>
          <w:tcPr>
            <w:tcW w:w="514" w:type="pct"/>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27CC9423" w14:textId="77777777" w:rsidR="00423E86" w:rsidRDefault="00423E86" w:rsidP="00FE012C">
            <w:pPr>
              <w:jc w:val="center"/>
              <w:rPr>
                <w:b/>
                <w:bCs/>
                <w:color w:val="000000"/>
                <w:sz w:val="18"/>
                <w:szCs w:val="18"/>
              </w:rPr>
            </w:pPr>
            <w:r>
              <w:rPr>
                <w:b/>
                <w:bCs/>
                <w:color w:val="000000"/>
                <w:sz w:val="18"/>
                <w:szCs w:val="18"/>
              </w:rPr>
              <w:t>Valoarea totală eligibilă</w:t>
            </w:r>
          </w:p>
        </w:tc>
        <w:tc>
          <w:tcPr>
            <w:tcW w:w="1255" w:type="pct"/>
            <w:gridSpan w:val="2"/>
            <w:vMerge w:val="restart"/>
            <w:tcBorders>
              <w:top w:val="single" w:sz="8" w:space="0" w:color="auto"/>
              <w:left w:val="nil"/>
              <w:bottom w:val="single" w:sz="8" w:space="0" w:color="000000"/>
              <w:right w:val="single" w:sz="4" w:space="0" w:color="auto"/>
            </w:tcBorders>
            <w:tcMar>
              <w:top w:w="0" w:type="dxa"/>
              <w:left w:w="108" w:type="dxa"/>
              <w:bottom w:w="0" w:type="dxa"/>
              <w:right w:w="108" w:type="dxa"/>
            </w:tcMar>
            <w:vAlign w:val="center"/>
            <w:hideMark/>
          </w:tcPr>
          <w:p w14:paraId="6E5BC39A" w14:textId="760310B0" w:rsidR="00423E86" w:rsidRDefault="00423E86" w:rsidP="00FE012C">
            <w:pPr>
              <w:jc w:val="center"/>
              <w:rPr>
                <w:b/>
                <w:bCs/>
                <w:color w:val="000000"/>
                <w:sz w:val="18"/>
                <w:szCs w:val="18"/>
              </w:rPr>
            </w:pPr>
            <w:r>
              <w:rPr>
                <w:b/>
                <w:bCs/>
                <w:color w:val="000000"/>
                <w:sz w:val="18"/>
                <w:szCs w:val="18"/>
              </w:rPr>
              <w:t>ASISTENŢĂ FINANCIARĂ NERAMBURSABILĂ SOLICITATĂ</w:t>
            </w:r>
            <w:r w:rsidR="00DD7D81">
              <w:rPr>
                <w:b/>
                <w:bCs/>
                <w:color w:val="000000"/>
                <w:sz w:val="18"/>
                <w:szCs w:val="18"/>
              </w:rPr>
              <w:t xml:space="preserve"> (deficit de finantare)</w:t>
            </w:r>
          </w:p>
        </w:tc>
      </w:tr>
      <w:tr w:rsidR="00423E86" w14:paraId="4D5157A0" w14:textId="77777777" w:rsidTr="00AA6A22">
        <w:trPr>
          <w:trHeight w:val="709"/>
        </w:trPr>
        <w:tc>
          <w:tcPr>
            <w:tcW w:w="267" w:type="pct"/>
            <w:vMerge/>
            <w:tcBorders>
              <w:left w:val="single" w:sz="8" w:space="0" w:color="auto"/>
              <w:right w:val="single" w:sz="8" w:space="0" w:color="auto"/>
            </w:tcBorders>
          </w:tcPr>
          <w:p w14:paraId="3023D0DA" w14:textId="77777777" w:rsidR="00423E86" w:rsidRDefault="00423E86" w:rsidP="00FE012C">
            <w:pPr>
              <w:rPr>
                <w:rFonts w:eastAsiaTheme="minorHAnsi" w:cs="Calibri"/>
                <w:b/>
                <w:bCs/>
                <w:color w:val="000000"/>
                <w:sz w:val="18"/>
                <w:szCs w:val="18"/>
              </w:rPr>
            </w:pPr>
          </w:p>
        </w:tc>
        <w:tc>
          <w:tcPr>
            <w:tcW w:w="397" w:type="pct"/>
            <w:vMerge/>
            <w:tcBorders>
              <w:top w:val="single" w:sz="8" w:space="0" w:color="auto"/>
              <w:left w:val="single" w:sz="8" w:space="0" w:color="auto"/>
              <w:bottom w:val="single" w:sz="8" w:space="0" w:color="auto"/>
              <w:right w:val="single" w:sz="8" w:space="0" w:color="auto"/>
            </w:tcBorders>
            <w:vAlign w:val="center"/>
            <w:hideMark/>
          </w:tcPr>
          <w:p w14:paraId="691006B9" w14:textId="77777777" w:rsidR="00423E86" w:rsidRDefault="00423E86" w:rsidP="00FE012C">
            <w:pPr>
              <w:rPr>
                <w:rFonts w:eastAsiaTheme="minorHAnsi" w:cs="Calibri"/>
                <w:b/>
                <w:bCs/>
                <w:color w:val="000000"/>
                <w:sz w:val="18"/>
                <w:szCs w:val="18"/>
              </w:rPr>
            </w:pPr>
          </w:p>
        </w:tc>
        <w:tc>
          <w:tcPr>
            <w:tcW w:w="528" w:type="pct"/>
            <w:vMerge/>
            <w:tcBorders>
              <w:top w:val="single" w:sz="8" w:space="0" w:color="auto"/>
              <w:left w:val="nil"/>
              <w:bottom w:val="single" w:sz="8" w:space="0" w:color="auto"/>
              <w:right w:val="single" w:sz="8" w:space="0" w:color="auto"/>
            </w:tcBorders>
            <w:vAlign w:val="center"/>
            <w:hideMark/>
          </w:tcPr>
          <w:p w14:paraId="26DEC4A5" w14:textId="77777777" w:rsidR="00423E86" w:rsidRDefault="00423E86" w:rsidP="00FE012C">
            <w:pPr>
              <w:rPr>
                <w:rFonts w:eastAsiaTheme="minorHAnsi" w:cs="Calibri"/>
                <w:b/>
                <w:bCs/>
                <w:color w:val="000000"/>
                <w:sz w:val="18"/>
                <w:szCs w:val="18"/>
              </w:rPr>
            </w:pPr>
          </w:p>
        </w:tc>
        <w:tc>
          <w:tcPr>
            <w:tcW w:w="293" w:type="pct"/>
            <w:vMerge/>
            <w:tcBorders>
              <w:top w:val="single" w:sz="8" w:space="0" w:color="auto"/>
              <w:left w:val="nil"/>
              <w:bottom w:val="single" w:sz="8" w:space="0" w:color="auto"/>
              <w:right w:val="single" w:sz="8" w:space="0" w:color="auto"/>
            </w:tcBorders>
            <w:vAlign w:val="center"/>
            <w:hideMark/>
          </w:tcPr>
          <w:p w14:paraId="4B2AB4D3" w14:textId="77777777" w:rsidR="00423E86" w:rsidRDefault="00423E86" w:rsidP="00FE012C">
            <w:pPr>
              <w:rPr>
                <w:rFonts w:eastAsiaTheme="minorHAnsi" w:cs="Calibri"/>
                <w:b/>
                <w:bCs/>
                <w:color w:val="000000"/>
                <w:sz w:val="18"/>
                <w:szCs w:val="18"/>
              </w:rPr>
            </w:pPr>
          </w:p>
        </w:tc>
        <w:tc>
          <w:tcPr>
            <w:tcW w:w="547" w:type="pct"/>
            <w:vMerge/>
            <w:tcBorders>
              <w:top w:val="single" w:sz="8" w:space="0" w:color="auto"/>
              <w:left w:val="nil"/>
              <w:bottom w:val="single" w:sz="8" w:space="0" w:color="auto"/>
              <w:right w:val="single" w:sz="8" w:space="0" w:color="auto"/>
            </w:tcBorders>
            <w:vAlign w:val="center"/>
            <w:hideMark/>
          </w:tcPr>
          <w:p w14:paraId="4067D60C" w14:textId="77777777" w:rsidR="00423E86" w:rsidRDefault="00423E86" w:rsidP="00FE012C">
            <w:pPr>
              <w:rPr>
                <w:rFonts w:eastAsiaTheme="minorHAnsi" w:cs="Calibri"/>
                <w:b/>
                <w:bCs/>
                <w:color w:val="000000"/>
                <w:sz w:val="18"/>
                <w:szCs w:val="18"/>
              </w:rPr>
            </w:pPr>
          </w:p>
        </w:tc>
        <w:tc>
          <w:tcPr>
            <w:tcW w:w="491" w:type="pct"/>
            <w:vMerge/>
            <w:tcBorders>
              <w:top w:val="single" w:sz="8" w:space="0" w:color="auto"/>
              <w:left w:val="nil"/>
              <w:bottom w:val="single" w:sz="8" w:space="0" w:color="auto"/>
              <w:right w:val="single" w:sz="8" w:space="0" w:color="auto"/>
            </w:tcBorders>
            <w:vAlign w:val="center"/>
            <w:hideMark/>
          </w:tcPr>
          <w:p w14:paraId="6A8B6A91" w14:textId="77777777" w:rsidR="00423E86" w:rsidRDefault="00423E86" w:rsidP="00FE012C">
            <w:pPr>
              <w:rPr>
                <w:rFonts w:eastAsiaTheme="minorHAnsi" w:cs="Calibri"/>
                <w:b/>
                <w:bCs/>
                <w:color w:val="000000"/>
                <w:sz w:val="18"/>
                <w:szCs w:val="18"/>
              </w:rPr>
            </w:pPr>
          </w:p>
        </w:tc>
        <w:tc>
          <w:tcPr>
            <w:tcW w:w="211" w:type="pct"/>
            <w:vMerge/>
            <w:tcBorders>
              <w:top w:val="single" w:sz="8" w:space="0" w:color="auto"/>
              <w:left w:val="nil"/>
              <w:bottom w:val="single" w:sz="8" w:space="0" w:color="auto"/>
              <w:right w:val="single" w:sz="8" w:space="0" w:color="auto"/>
            </w:tcBorders>
            <w:vAlign w:val="center"/>
            <w:hideMark/>
          </w:tcPr>
          <w:p w14:paraId="01841F36" w14:textId="77777777" w:rsidR="00423E86" w:rsidRDefault="00423E86" w:rsidP="00FE012C">
            <w:pPr>
              <w:rPr>
                <w:rFonts w:eastAsiaTheme="minorHAnsi" w:cs="Calibri"/>
                <w:b/>
                <w:bCs/>
                <w:color w:val="000000"/>
                <w:sz w:val="18"/>
                <w:szCs w:val="18"/>
              </w:rPr>
            </w:pPr>
          </w:p>
        </w:tc>
        <w:tc>
          <w:tcPr>
            <w:tcW w:w="483" w:type="pct"/>
            <w:vMerge/>
            <w:tcBorders>
              <w:top w:val="single" w:sz="8" w:space="0" w:color="auto"/>
              <w:left w:val="nil"/>
              <w:bottom w:val="single" w:sz="8" w:space="0" w:color="auto"/>
              <w:right w:val="single" w:sz="8" w:space="0" w:color="auto"/>
            </w:tcBorders>
            <w:vAlign w:val="center"/>
            <w:hideMark/>
          </w:tcPr>
          <w:p w14:paraId="44AE08A0" w14:textId="77777777" w:rsidR="00423E86" w:rsidRDefault="00423E86" w:rsidP="00FE012C">
            <w:pPr>
              <w:rPr>
                <w:rFonts w:eastAsiaTheme="minorHAnsi" w:cs="Calibri"/>
                <w:b/>
                <w:bCs/>
                <w:color w:val="000000"/>
                <w:sz w:val="18"/>
                <w:szCs w:val="18"/>
              </w:rPr>
            </w:pPr>
          </w:p>
        </w:tc>
        <w:tc>
          <w:tcPr>
            <w:tcW w:w="514" w:type="pct"/>
            <w:vMerge/>
            <w:tcBorders>
              <w:top w:val="single" w:sz="8" w:space="0" w:color="auto"/>
              <w:left w:val="nil"/>
              <w:bottom w:val="single" w:sz="8" w:space="0" w:color="000000"/>
              <w:right w:val="single" w:sz="8" w:space="0" w:color="auto"/>
            </w:tcBorders>
            <w:vAlign w:val="center"/>
            <w:hideMark/>
          </w:tcPr>
          <w:p w14:paraId="638DA9D5" w14:textId="77777777" w:rsidR="00423E86" w:rsidRDefault="00423E86" w:rsidP="00FE012C">
            <w:pPr>
              <w:rPr>
                <w:rFonts w:eastAsiaTheme="minorHAnsi" w:cs="Calibri"/>
                <w:b/>
                <w:bCs/>
                <w:color w:val="000000"/>
                <w:sz w:val="18"/>
                <w:szCs w:val="18"/>
              </w:rPr>
            </w:pPr>
          </w:p>
        </w:tc>
        <w:tc>
          <w:tcPr>
            <w:tcW w:w="1255" w:type="pct"/>
            <w:gridSpan w:val="2"/>
            <w:vMerge/>
            <w:tcBorders>
              <w:top w:val="single" w:sz="8" w:space="0" w:color="auto"/>
              <w:left w:val="nil"/>
              <w:bottom w:val="single" w:sz="8" w:space="0" w:color="000000"/>
              <w:right w:val="single" w:sz="4" w:space="0" w:color="auto"/>
            </w:tcBorders>
            <w:vAlign w:val="center"/>
            <w:hideMark/>
          </w:tcPr>
          <w:p w14:paraId="4CB92F2A" w14:textId="77777777" w:rsidR="00423E86" w:rsidRDefault="00423E86" w:rsidP="00FE012C">
            <w:pPr>
              <w:rPr>
                <w:rFonts w:eastAsiaTheme="minorHAnsi" w:cs="Calibri"/>
                <w:b/>
                <w:bCs/>
                <w:color w:val="000000"/>
                <w:sz w:val="18"/>
                <w:szCs w:val="18"/>
              </w:rPr>
            </w:pPr>
          </w:p>
        </w:tc>
        <w:tc>
          <w:tcPr>
            <w:tcW w:w="14" w:type="pct"/>
            <w:tcBorders>
              <w:left w:val="single" w:sz="4" w:space="0" w:color="auto"/>
            </w:tcBorders>
            <w:vAlign w:val="center"/>
            <w:hideMark/>
          </w:tcPr>
          <w:p w14:paraId="77532F7A" w14:textId="77777777" w:rsidR="00423E86" w:rsidRDefault="00423E86" w:rsidP="00FE012C">
            <w:pPr>
              <w:rPr>
                <w:b/>
                <w:bCs/>
                <w:color w:val="000000"/>
                <w:sz w:val="18"/>
                <w:szCs w:val="18"/>
              </w:rPr>
            </w:pPr>
          </w:p>
        </w:tc>
      </w:tr>
      <w:tr w:rsidR="00423E86" w14:paraId="2CF46121" w14:textId="77777777" w:rsidTr="00AA6A22">
        <w:trPr>
          <w:trHeight w:val="300"/>
        </w:trPr>
        <w:tc>
          <w:tcPr>
            <w:tcW w:w="267" w:type="pct"/>
            <w:vMerge/>
            <w:tcBorders>
              <w:left w:val="single" w:sz="8" w:space="0" w:color="auto"/>
              <w:bottom w:val="single" w:sz="8" w:space="0" w:color="auto"/>
              <w:right w:val="single" w:sz="8" w:space="0" w:color="auto"/>
            </w:tcBorders>
          </w:tcPr>
          <w:p w14:paraId="449B7C27" w14:textId="77777777" w:rsidR="00423E86" w:rsidRDefault="00423E86" w:rsidP="00FE012C">
            <w:pPr>
              <w:rPr>
                <w:rFonts w:eastAsiaTheme="minorHAnsi" w:cs="Calibri"/>
                <w:b/>
                <w:bCs/>
                <w:color w:val="000000"/>
                <w:sz w:val="18"/>
                <w:szCs w:val="18"/>
              </w:rPr>
            </w:pPr>
          </w:p>
        </w:tc>
        <w:tc>
          <w:tcPr>
            <w:tcW w:w="397" w:type="pct"/>
            <w:vMerge/>
            <w:tcBorders>
              <w:top w:val="single" w:sz="8" w:space="0" w:color="auto"/>
              <w:left w:val="single" w:sz="8" w:space="0" w:color="auto"/>
              <w:bottom w:val="single" w:sz="8" w:space="0" w:color="auto"/>
              <w:right w:val="single" w:sz="8" w:space="0" w:color="auto"/>
            </w:tcBorders>
            <w:vAlign w:val="center"/>
            <w:hideMark/>
          </w:tcPr>
          <w:p w14:paraId="1BF6B4A5" w14:textId="77777777" w:rsidR="00423E86" w:rsidRDefault="00423E86" w:rsidP="00FE012C">
            <w:pPr>
              <w:rPr>
                <w:rFonts w:eastAsiaTheme="minorHAnsi" w:cs="Calibri"/>
                <w:b/>
                <w:bCs/>
                <w:color w:val="000000"/>
                <w:sz w:val="18"/>
                <w:szCs w:val="18"/>
              </w:rPr>
            </w:pPr>
          </w:p>
        </w:tc>
        <w:tc>
          <w:tcPr>
            <w:tcW w:w="528" w:type="pct"/>
            <w:vMerge/>
            <w:tcBorders>
              <w:top w:val="single" w:sz="8" w:space="0" w:color="auto"/>
              <w:left w:val="nil"/>
              <w:bottom w:val="single" w:sz="8" w:space="0" w:color="auto"/>
              <w:right w:val="single" w:sz="8" w:space="0" w:color="auto"/>
            </w:tcBorders>
            <w:vAlign w:val="center"/>
            <w:hideMark/>
          </w:tcPr>
          <w:p w14:paraId="627CD490" w14:textId="77777777" w:rsidR="00423E86" w:rsidRDefault="00423E86" w:rsidP="00FE012C">
            <w:pPr>
              <w:rPr>
                <w:rFonts w:eastAsiaTheme="minorHAnsi" w:cs="Calibri"/>
                <w:b/>
                <w:bCs/>
                <w:color w:val="000000"/>
                <w:sz w:val="18"/>
                <w:szCs w:val="18"/>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F3821C" w14:textId="77777777" w:rsidR="00423E86" w:rsidRDefault="00423E86" w:rsidP="00FE012C">
            <w:pPr>
              <w:jc w:val="center"/>
              <w:rPr>
                <w:rFonts w:eastAsiaTheme="minorHAnsi" w:cs="Calibri"/>
                <w:b/>
                <w:bCs/>
                <w:color w:val="000000"/>
                <w:sz w:val="18"/>
                <w:szCs w:val="18"/>
              </w:rPr>
            </w:pPr>
            <w:r>
              <w:rPr>
                <w:b/>
                <w:bCs/>
                <w:color w:val="000000"/>
                <w:sz w:val="18"/>
                <w:szCs w:val="18"/>
              </w:rPr>
              <w:t>1</w:t>
            </w: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D3584B" w14:textId="77777777" w:rsidR="00423E86" w:rsidRDefault="00423E86" w:rsidP="00FE012C">
            <w:pPr>
              <w:jc w:val="center"/>
              <w:rPr>
                <w:b/>
                <w:bCs/>
                <w:color w:val="000000"/>
                <w:sz w:val="18"/>
                <w:szCs w:val="18"/>
              </w:rPr>
            </w:pPr>
            <w:r>
              <w:rPr>
                <w:b/>
                <w:bCs/>
                <w:color w:val="000000"/>
                <w:sz w:val="18"/>
                <w:szCs w:val="18"/>
              </w:rPr>
              <w:t>2</w:t>
            </w: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EF1334" w14:textId="77777777" w:rsidR="00423E86" w:rsidRDefault="00423E86" w:rsidP="00FE012C">
            <w:pPr>
              <w:jc w:val="center"/>
              <w:rPr>
                <w:b/>
                <w:bCs/>
                <w:color w:val="000000"/>
                <w:sz w:val="18"/>
                <w:szCs w:val="18"/>
              </w:rPr>
            </w:pPr>
            <w:r>
              <w:rPr>
                <w:b/>
                <w:bCs/>
                <w:color w:val="000000"/>
                <w:sz w:val="18"/>
                <w:szCs w:val="18"/>
              </w:rPr>
              <w:t>3 = 1 x 2</w:t>
            </w: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C0A98D" w14:textId="77777777" w:rsidR="00423E86" w:rsidRDefault="00423E86" w:rsidP="00FE012C">
            <w:pPr>
              <w:jc w:val="center"/>
              <w:rPr>
                <w:b/>
                <w:bCs/>
                <w:color w:val="000000"/>
                <w:sz w:val="18"/>
                <w:szCs w:val="18"/>
              </w:rPr>
            </w:pPr>
            <w:r>
              <w:rPr>
                <w:b/>
                <w:bCs/>
                <w:color w:val="000000"/>
                <w:sz w:val="18"/>
                <w:szCs w:val="18"/>
              </w:rPr>
              <w:t>4</w:t>
            </w:r>
          </w:p>
        </w:tc>
        <w:tc>
          <w:tcPr>
            <w:tcW w:w="48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356336" w14:textId="77777777" w:rsidR="00423E86" w:rsidRDefault="00423E86" w:rsidP="00FE012C">
            <w:pPr>
              <w:jc w:val="center"/>
              <w:rPr>
                <w:b/>
                <w:bCs/>
                <w:color w:val="000000"/>
                <w:sz w:val="18"/>
                <w:szCs w:val="18"/>
              </w:rPr>
            </w:pPr>
            <w:r>
              <w:rPr>
                <w:b/>
                <w:bCs/>
                <w:color w:val="000000"/>
                <w:sz w:val="18"/>
                <w:szCs w:val="18"/>
              </w:rPr>
              <w:t>5 = 3 + 4</w:t>
            </w:r>
          </w:p>
        </w:tc>
        <w:tc>
          <w:tcPr>
            <w:tcW w:w="51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2BD20D" w14:textId="77777777" w:rsidR="00423E86" w:rsidRDefault="00423E86" w:rsidP="00FE012C">
            <w:pPr>
              <w:jc w:val="center"/>
              <w:rPr>
                <w:b/>
                <w:bCs/>
                <w:color w:val="000000"/>
                <w:sz w:val="18"/>
                <w:szCs w:val="18"/>
              </w:rPr>
            </w:pPr>
            <w:r>
              <w:rPr>
                <w:b/>
                <w:bCs/>
                <w:color w:val="000000"/>
                <w:sz w:val="18"/>
                <w:szCs w:val="18"/>
              </w:rPr>
              <w:t>6</w:t>
            </w:r>
          </w:p>
        </w:tc>
        <w:tc>
          <w:tcPr>
            <w:tcW w:w="1255" w:type="pct"/>
            <w:gridSpan w:val="2"/>
            <w:tcBorders>
              <w:top w:val="nil"/>
              <w:left w:val="nil"/>
              <w:bottom w:val="single" w:sz="8" w:space="0" w:color="auto"/>
              <w:right w:val="single" w:sz="4" w:space="0" w:color="auto"/>
            </w:tcBorders>
            <w:tcMar>
              <w:top w:w="0" w:type="dxa"/>
              <w:left w:w="108" w:type="dxa"/>
              <w:bottom w:w="0" w:type="dxa"/>
              <w:right w:w="108" w:type="dxa"/>
            </w:tcMar>
            <w:vAlign w:val="center"/>
            <w:hideMark/>
          </w:tcPr>
          <w:p w14:paraId="0A2628D9" w14:textId="77777777" w:rsidR="00423E86" w:rsidRDefault="00423E86" w:rsidP="00FE012C">
            <w:pPr>
              <w:jc w:val="center"/>
              <w:rPr>
                <w:b/>
                <w:bCs/>
                <w:color w:val="000000"/>
                <w:sz w:val="18"/>
                <w:szCs w:val="18"/>
              </w:rPr>
            </w:pPr>
            <w:r>
              <w:rPr>
                <w:b/>
                <w:bCs/>
                <w:color w:val="000000"/>
                <w:sz w:val="18"/>
                <w:szCs w:val="18"/>
              </w:rPr>
              <w:t>7</w:t>
            </w:r>
          </w:p>
        </w:tc>
        <w:tc>
          <w:tcPr>
            <w:tcW w:w="14" w:type="pct"/>
            <w:tcBorders>
              <w:left w:val="single" w:sz="4" w:space="0" w:color="auto"/>
            </w:tcBorders>
            <w:vAlign w:val="center"/>
            <w:hideMark/>
          </w:tcPr>
          <w:p w14:paraId="74F9C480" w14:textId="77777777" w:rsidR="00423E86" w:rsidRDefault="00423E86" w:rsidP="00FE012C">
            <w:pPr>
              <w:rPr>
                <w:rFonts w:ascii="Times New Roman" w:hAnsi="Times New Roman"/>
                <w:szCs w:val="20"/>
              </w:rPr>
            </w:pPr>
          </w:p>
        </w:tc>
      </w:tr>
      <w:tr w:rsidR="00423E86" w14:paraId="1DF1EE7D" w14:textId="77777777" w:rsidTr="00AA6A22">
        <w:trPr>
          <w:trHeight w:val="300"/>
        </w:trPr>
        <w:tc>
          <w:tcPr>
            <w:tcW w:w="267" w:type="pct"/>
            <w:tcBorders>
              <w:top w:val="nil"/>
              <w:left w:val="single" w:sz="8" w:space="0" w:color="auto"/>
              <w:bottom w:val="single" w:sz="8" w:space="0" w:color="auto"/>
              <w:right w:val="single" w:sz="4" w:space="0" w:color="auto"/>
            </w:tcBorders>
            <w:shd w:val="clear" w:color="auto" w:fill="ACB9CA" w:themeFill="text2" w:themeFillTint="66"/>
          </w:tcPr>
          <w:p w14:paraId="363F07EE" w14:textId="77777777" w:rsidR="00423E86" w:rsidRDefault="00423E86" w:rsidP="00FE012C">
            <w:pPr>
              <w:jc w:val="center"/>
              <w:rPr>
                <w:b/>
                <w:bCs/>
                <w:color w:val="000000"/>
                <w:szCs w:val="20"/>
              </w:rPr>
            </w:pPr>
            <w:r>
              <w:rPr>
                <w:b/>
                <w:bCs/>
                <w:color w:val="000000"/>
                <w:szCs w:val="20"/>
              </w:rPr>
              <w:t>A.</w:t>
            </w:r>
          </w:p>
        </w:tc>
        <w:tc>
          <w:tcPr>
            <w:tcW w:w="1218" w:type="pct"/>
            <w:gridSpan w:val="3"/>
            <w:tcBorders>
              <w:top w:val="nil"/>
              <w:left w:val="single" w:sz="8" w:space="0" w:color="auto"/>
              <w:bottom w:val="single" w:sz="8" w:space="0" w:color="auto"/>
              <w:right w:val="single" w:sz="4" w:space="0" w:color="auto"/>
            </w:tcBorders>
            <w:shd w:val="clear" w:color="auto" w:fill="ACB9CA" w:themeFill="text2" w:themeFillTint="66"/>
            <w:tcMar>
              <w:top w:w="0" w:type="dxa"/>
              <w:left w:w="108" w:type="dxa"/>
              <w:bottom w:w="0" w:type="dxa"/>
              <w:right w:w="108" w:type="dxa"/>
            </w:tcMar>
            <w:vAlign w:val="center"/>
            <w:hideMark/>
          </w:tcPr>
          <w:p w14:paraId="2B20003E" w14:textId="68594CA3" w:rsidR="006528D9" w:rsidRDefault="00423E86" w:rsidP="00FE012C">
            <w:pPr>
              <w:rPr>
                <w:b/>
                <w:bCs/>
                <w:color w:val="000000"/>
                <w:szCs w:val="20"/>
              </w:rPr>
            </w:pPr>
            <w:r w:rsidRPr="00423E86">
              <w:rPr>
                <w:b/>
                <w:bCs/>
                <w:color w:val="000000"/>
                <w:szCs w:val="20"/>
              </w:rPr>
              <w:t>Cercetare, Dezvoltare experimentală, Inovare – CDI</w:t>
            </w:r>
            <w:r w:rsidR="00DD7D81">
              <w:rPr>
                <w:b/>
                <w:bCs/>
                <w:color w:val="000000"/>
                <w:szCs w:val="20"/>
              </w:rPr>
              <w:t xml:space="preserve"> -</w:t>
            </w:r>
            <w:r w:rsidR="006528D9">
              <w:rPr>
                <w:b/>
                <w:bCs/>
                <w:color w:val="000000"/>
                <w:szCs w:val="20"/>
              </w:rPr>
              <w:t>Total, din care:</w:t>
            </w:r>
          </w:p>
        </w:tc>
        <w:tc>
          <w:tcPr>
            <w:tcW w:w="547" w:type="pct"/>
            <w:tcBorders>
              <w:top w:val="nil"/>
              <w:left w:val="single" w:sz="8" w:space="0" w:color="auto"/>
              <w:bottom w:val="single" w:sz="8" w:space="0" w:color="auto"/>
              <w:right w:val="single" w:sz="4" w:space="0" w:color="auto"/>
            </w:tcBorders>
            <w:shd w:val="clear" w:color="auto" w:fill="ACB9CA" w:themeFill="text2" w:themeFillTint="66"/>
            <w:vAlign w:val="center"/>
          </w:tcPr>
          <w:p w14:paraId="05B608A5" w14:textId="77777777" w:rsidR="00423E86" w:rsidRDefault="00423E86" w:rsidP="00FE012C">
            <w:pPr>
              <w:rPr>
                <w:b/>
                <w:bCs/>
                <w:color w:val="000000"/>
                <w:szCs w:val="20"/>
              </w:rPr>
            </w:pPr>
          </w:p>
        </w:tc>
        <w:tc>
          <w:tcPr>
            <w:tcW w:w="49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3376454F" w14:textId="77777777" w:rsidR="00423E86" w:rsidRDefault="00423E86" w:rsidP="00FE012C">
            <w:pPr>
              <w:rPr>
                <w:b/>
                <w:bCs/>
                <w:color w:val="000000"/>
                <w:szCs w:val="20"/>
              </w:rPr>
            </w:pPr>
          </w:p>
        </w:tc>
        <w:tc>
          <w:tcPr>
            <w:tcW w:w="21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5B4DB759" w14:textId="77777777" w:rsidR="00423E86" w:rsidRDefault="00423E86" w:rsidP="00FE012C">
            <w:pPr>
              <w:rPr>
                <w:b/>
                <w:bCs/>
                <w:color w:val="000000"/>
                <w:szCs w:val="20"/>
              </w:rPr>
            </w:pPr>
          </w:p>
        </w:tc>
        <w:tc>
          <w:tcPr>
            <w:tcW w:w="483" w:type="pct"/>
            <w:tcBorders>
              <w:top w:val="nil"/>
              <w:left w:val="single" w:sz="8" w:space="0" w:color="auto"/>
              <w:bottom w:val="single" w:sz="8" w:space="0" w:color="auto"/>
              <w:right w:val="single" w:sz="4" w:space="0" w:color="auto"/>
            </w:tcBorders>
            <w:shd w:val="clear" w:color="auto" w:fill="ACB9CA" w:themeFill="text2" w:themeFillTint="66"/>
            <w:vAlign w:val="center"/>
          </w:tcPr>
          <w:p w14:paraId="4F7FAE64" w14:textId="4EC9689E" w:rsidR="00423E86" w:rsidRDefault="00423E86" w:rsidP="00FE012C">
            <w:pPr>
              <w:rPr>
                <w:b/>
                <w:bCs/>
                <w:color w:val="000000"/>
                <w:szCs w:val="20"/>
              </w:rPr>
            </w:pPr>
            <w:r>
              <w:rPr>
                <w:b/>
                <w:bCs/>
                <w:color w:val="000000"/>
              </w:rPr>
              <w:t xml:space="preserve"> </w:t>
            </w:r>
            <w:r w:rsidRPr="000273E0">
              <w:rPr>
                <w:b/>
                <w:bCs/>
                <w:color w:val="000000"/>
              </w:rPr>
              <w:t>Σ</w:t>
            </w:r>
            <w:r>
              <w:rPr>
                <w:b/>
                <w:bCs/>
                <w:color w:val="000000"/>
              </w:rPr>
              <w:t>(</w:t>
            </w:r>
            <w:r w:rsidR="001633F3">
              <w:rPr>
                <w:b/>
                <w:bCs/>
                <w:color w:val="000000"/>
              </w:rPr>
              <w:t>Partener 1 + Partener 2 +...</w:t>
            </w:r>
            <w:r>
              <w:rPr>
                <w:b/>
                <w:bCs/>
                <w:color w:val="000000"/>
              </w:rPr>
              <w:t>)</w:t>
            </w:r>
          </w:p>
        </w:tc>
        <w:tc>
          <w:tcPr>
            <w:tcW w:w="514" w:type="pct"/>
            <w:tcBorders>
              <w:top w:val="nil"/>
              <w:left w:val="single" w:sz="8" w:space="0" w:color="auto"/>
              <w:bottom w:val="single" w:sz="8" w:space="0" w:color="auto"/>
              <w:right w:val="single" w:sz="4" w:space="0" w:color="auto"/>
            </w:tcBorders>
            <w:shd w:val="clear" w:color="auto" w:fill="ACB9CA" w:themeFill="text2" w:themeFillTint="66"/>
            <w:vAlign w:val="center"/>
          </w:tcPr>
          <w:p w14:paraId="70522318" w14:textId="61536C8C" w:rsidR="00423E86" w:rsidRDefault="00423E86" w:rsidP="00FE012C">
            <w:pPr>
              <w:rPr>
                <w:b/>
                <w:bCs/>
                <w:color w:val="000000"/>
                <w:szCs w:val="20"/>
              </w:rPr>
            </w:pPr>
            <w:r>
              <w:rPr>
                <w:b/>
                <w:bCs/>
                <w:color w:val="000000"/>
              </w:rPr>
              <w:t xml:space="preserve"> </w:t>
            </w:r>
            <w:r w:rsidR="001633F3" w:rsidRPr="000273E0">
              <w:rPr>
                <w:b/>
                <w:bCs/>
                <w:color w:val="000000"/>
              </w:rPr>
              <w:t>Σ</w:t>
            </w:r>
            <w:r w:rsidR="001633F3">
              <w:rPr>
                <w:b/>
                <w:bCs/>
                <w:color w:val="000000"/>
              </w:rPr>
              <w:t>(Partener 1 + Partener 2 +...)</w:t>
            </w:r>
          </w:p>
        </w:tc>
        <w:tc>
          <w:tcPr>
            <w:tcW w:w="1255" w:type="pct"/>
            <w:gridSpan w:val="2"/>
            <w:tcBorders>
              <w:top w:val="nil"/>
              <w:left w:val="single" w:sz="8" w:space="0" w:color="auto"/>
              <w:bottom w:val="single" w:sz="8" w:space="0" w:color="auto"/>
              <w:right w:val="single" w:sz="4" w:space="0" w:color="auto"/>
            </w:tcBorders>
            <w:shd w:val="clear" w:color="auto" w:fill="ACB9CA" w:themeFill="text2" w:themeFillTint="66"/>
            <w:vAlign w:val="center"/>
          </w:tcPr>
          <w:p w14:paraId="1A1937B9" w14:textId="11BAEDFA" w:rsidR="00423E86" w:rsidRDefault="00423E86" w:rsidP="00FE012C">
            <w:pPr>
              <w:rPr>
                <w:b/>
                <w:bCs/>
                <w:color w:val="000000"/>
                <w:szCs w:val="20"/>
              </w:rPr>
            </w:pPr>
            <w:r>
              <w:rPr>
                <w:b/>
                <w:bCs/>
                <w:color w:val="000000"/>
              </w:rPr>
              <w:t xml:space="preserve"> </w:t>
            </w:r>
            <w:r w:rsidR="001633F3" w:rsidRPr="000273E0">
              <w:rPr>
                <w:b/>
                <w:bCs/>
                <w:color w:val="000000"/>
              </w:rPr>
              <w:t>Σ</w:t>
            </w:r>
            <w:r w:rsidR="001633F3">
              <w:rPr>
                <w:b/>
                <w:bCs/>
                <w:color w:val="000000"/>
              </w:rPr>
              <w:t>(Partener 1 + Partener 2 +...)</w:t>
            </w:r>
          </w:p>
        </w:tc>
        <w:tc>
          <w:tcPr>
            <w:tcW w:w="14" w:type="pct"/>
            <w:tcBorders>
              <w:left w:val="single" w:sz="4" w:space="0" w:color="auto"/>
            </w:tcBorders>
            <w:vAlign w:val="center"/>
            <w:hideMark/>
          </w:tcPr>
          <w:p w14:paraId="547B6C2D" w14:textId="77777777" w:rsidR="00423E86" w:rsidRDefault="00423E86" w:rsidP="00FE012C">
            <w:pPr>
              <w:rPr>
                <w:rFonts w:ascii="Times New Roman" w:hAnsi="Times New Roman"/>
                <w:szCs w:val="20"/>
              </w:rPr>
            </w:pPr>
          </w:p>
        </w:tc>
      </w:tr>
      <w:tr w:rsidR="00DD7D81" w14:paraId="6DCFC4B0" w14:textId="77777777" w:rsidTr="00DD7D81">
        <w:trPr>
          <w:trHeight w:val="300"/>
        </w:trPr>
        <w:tc>
          <w:tcPr>
            <w:tcW w:w="2734" w:type="pct"/>
            <w:gridSpan w:val="7"/>
            <w:tcBorders>
              <w:top w:val="nil"/>
              <w:left w:val="single" w:sz="8" w:space="0" w:color="auto"/>
              <w:bottom w:val="single" w:sz="8" w:space="0" w:color="auto"/>
              <w:right w:val="single" w:sz="8" w:space="0" w:color="auto"/>
            </w:tcBorders>
            <w:shd w:val="clear" w:color="auto" w:fill="E5EAEF"/>
          </w:tcPr>
          <w:p w14:paraId="08E12E9F" w14:textId="1AF9AD67" w:rsidR="00DD7D81" w:rsidRDefault="00DD7D81" w:rsidP="00DD7D81">
            <w:pPr>
              <w:ind w:left="165"/>
              <w:rPr>
                <w:b/>
                <w:bCs/>
                <w:color w:val="000000"/>
                <w:szCs w:val="20"/>
              </w:rPr>
            </w:pPr>
            <w:bookmarkStart w:id="58" w:name="_Hlk151032025"/>
            <w:r>
              <w:rPr>
                <w:b/>
                <w:bCs/>
                <w:color w:val="000000"/>
                <w:szCs w:val="20"/>
              </w:rPr>
              <w:t>Partener 1</w:t>
            </w:r>
          </w:p>
        </w:tc>
        <w:tc>
          <w:tcPr>
            <w:tcW w:w="483" w:type="pct"/>
            <w:tcBorders>
              <w:top w:val="nil"/>
              <w:left w:val="single" w:sz="8" w:space="0" w:color="auto"/>
              <w:bottom w:val="single" w:sz="8" w:space="0" w:color="auto"/>
              <w:right w:val="single" w:sz="8" w:space="0" w:color="auto"/>
            </w:tcBorders>
            <w:shd w:val="clear" w:color="auto" w:fill="E5EAEF"/>
            <w:vAlign w:val="center"/>
          </w:tcPr>
          <w:p w14:paraId="41C63705" w14:textId="2E85B5BB" w:rsidR="00DD7D81" w:rsidRDefault="00DD7D81" w:rsidP="00BF4938">
            <w:pPr>
              <w:rPr>
                <w:b/>
                <w:bCs/>
                <w:color w:val="000000"/>
              </w:rPr>
            </w:pPr>
            <w:r>
              <w:rPr>
                <w:b/>
                <w:bCs/>
                <w:color w:val="000000"/>
              </w:rPr>
              <w:t xml:space="preserve"> </w:t>
            </w:r>
            <w:r w:rsidRPr="000273E0">
              <w:rPr>
                <w:b/>
                <w:bCs/>
                <w:color w:val="000000"/>
              </w:rPr>
              <w:t>Σ</w:t>
            </w:r>
            <w:r>
              <w:rPr>
                <w:b/>
                <w:bCs/>
                <w:color w:val="000000"/>
              </w:rPr>
              <w:t>(a+b+...)</w:t>
            </w:r>
          </w:p>
        </w:tc>
        <w:tc>
          <w:tcPr>
            <w:tcW w:w="514" w:type="pct"/>
            <w:tcBorders>
              <w:top w:val="nil"/>
              <w:left w:val="single" w:sz="8" w:space="0" w:color="auto"/>
              <w:bottom w:val="single" w:sz="8" w:space="0" w:color="auto"/>
              <w:right w:val="single" w:sz="8" w:space="0" w:color="auto"/>
            </w:tcBorders>
            <w:shd w:val="clear" w:color="auto" w:fill="E5EAEF"/>
            <w:vAlign w:val="center"/>
          </w:tcPr>
          <w:p w14:paraId="6C398990" w14:textId="6D90F09B" w:rsidR="00DD7D81" w:rsidRDefault="00DD7D81" w:rsidP="00BF4938">
            <w:pPr>
              <w:rPr>
                <w:b/>
                <w:bCs/>
                <w:color w:val="000000"/>
              </w:rPr>
            </w:pPr>
            <w:r>
              <w:rPr>
                <w:b/>
                <w:bCs/>
                <w:color w:val="000000"/>
              </w:rPr>
              <w:t xml:space="preserve"> </w:t>
            </w:r>
            <w:r w:rsidRPr="000273E0">
              <w:rPr>
                <w:b/>
                <w:bCs/>
                <w:color w:val="000000"/>
              </w:rPr>
              <w:t>Σ</w:t>
            </w:r>
            <w:r>
              <w:rPr>
                <w:b/>
                <w:bCs/>
                <w:color w:val="000000"/>
              </w:rPr>
              <w:t>(a+b+...)</w:t>
            </w:r>
          </w:p>
        </w:tc>
        <w:tc>
          <w:tcPr>
            <w:tcW w:w="1255" w:type="pct"/>
            <w:gridSpan w:val="2"/>
            <w:tcBorders>
              <w:top w:val="nil"/>
              <w:left w:val="single" w:sz="8" w:space="0" w:color="auto"/>
              <w:bottom w:val="single" w:sz="8" w:space="0" w:color="auto"/>
              <w:right w:val="single" w:sz="4" w:space="0" w:color="auto"/>
            </w:tcBorders>
            <w:shd w:val="clear" w:color="auto" w:fill="E5EAEF"/>
            <w:vAlign w:val="center"/>
          </w:tcPr>
          <w:p w14:paraId="765F55D7" w14:textId="680B440B" w:rsidR="00DD7D81" w:rsidRDefault="00DD7D81" w:rsidP="00BF4938">
            <w:pPr>
              <w:rPr>
                <w:b/>
                <w:bCs/>
                <w:color w:val="000000"/>
              </w:rPr>
            </w:pPr>
            <w:r>
              <w:rPr>
                <w:b/>
                <w:bCs/>
                <w:color w:val="000000"/>
              </w:rPr>
              <w:t xml:space="preserve"> </w:t>
            </w:r>
            <w:r w:rsidRPr="000273E0">
              <w:rPr>
                <w:b/>
                <w:bCs/>
                <w:color w:val="000000"/>
              </w:rPr>
              <w:t>Σ</w:t>
            </w:r>
            <w:r>
              <w:rPr>
                <w:b/>
                <w:bCs/>
                <w:color w:val="000000"/>
              </w:rPr>
              <w:t>(a+b+...)</w:t>
            </w:r>
          </w:p>
        </w:tc>
        <w:tc>
          <w:tcPr>
            <w:tcW w:w="14" w:type="pct"/>
            <w:tcBorders>
              <w:left w:val="single" w:sz="4" w:space="0" w:color="auto"/>
            </w:tcBorders>
            <w:vAlign w:val="center"/>
          </w:tcPr>
          <w:p w14:paraId="426D151D" w14:textId="77777777" w:rsidR="00DD7D81" w:rsidRDefault="00DD7D81" w:rsidP="00BF4938">
            <w:pPr>
              <w:rPr>
                <w:rFonts w:ascii="Times New Roman" w:hAnsi="Times New Roman"/>
                <w:szCs w:val="20"/>
              </w:rPr>
            </w:pPr>
          </w:p>
        </w:tc>
      </w:tr>
      <w:tr w:rsidR="00BF4938" w14:paraId="1FD19521" w14:textId="77777777" w:rsidTr="00AA6A22">
        <w:trPr>
          <w:trHeight w:val="300"/>
        </w:trPr>
        <w:tc>
          <w:tcPr>
            <w:tcW w:w="267" w:type="pct"/>
            <w:tcBorders>
              <w:top w:val="nil"/>
              <w:left w:val="single" w:sz="8" w:space="0" w:color="auto"/>
              <w:bottom w:val="single" w:sz="8" w:space="0" w:color="auto"/>
              <w:right w:val="single" w:sz="8" w:space="0" w:color="auto"/>
            </w:tcBorders>
          </w:tcPr>
          <w:p w14:paraId="08A9C616" w14:textId="07E042F0" w:rsidR="00BF4938" w:rsidRDefault="00BF4938" w:rsidP="00BF4938">
            <w:pPr>
              <w:jc w:val="center"/>
              <w:rPr>
                <w:b/>
                <w:bCs/>
                <w:color w:val="000000"/>
                <w:szCs w:val="20"/>
              </w:rPr>
            </w:pPr>
            <w:r>
              <w:rPr>
                <w:b/>
                <w:bCs/>
                <w:color w:val="000000"/>
                <w:szCs w:val="20"/>
              </w:rPr>
              <w:t>a.</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20F93B" w14:textId="77777777" w:rsidR="00BF4938" w:rsidRDefault="00BF4938" w:rsidP="00BF4938">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300631F6" w14:textId="77777777" w:rsidR="00BF4938" w:rsidRDefault="00BF4938" w:rsidP="00BF4938">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78B78900" w14:textId="77777777" w:rsidR="00BF4938" w:rsidRDefault="00BF4938" w:rsidP="00BF4938">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340FAEA6" w14:textId="77777777" w:rsidR="00BF4938" w:rsidRDefault="00BF4938" w:rsidP="00BF4938">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58ABF4A3" w14:textId="77777777" w:rsidR="00BF4938" w:rsidRDefault="00BF4938" w:rsidP="00BF4938">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57D5055A" w14:textId="77777777" w:rsidR="00BF4938" w:rsidRDefault="00BF4938" w:rsidP="00BF4938">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23B3C5E" w14:textId="77777777" w:rsidR="00BF4938" w:rsidRDefault="00BF4938" w:rsidP="00BF4938">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5587A07D" w14:textId="77777777" w:rsidR="00BF4938" w:rsidRDefault="00BF4938" w:rsidP="00BF4938">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4F24BA0B" w14:textId="77777777" w:rsidR="00BF4938" w:rsidRDefault="00BF4938" w:rsidP="00BF4938">
            <w:pPr>
              <w:rPr>
                <w:color w:val="000000"/>
              </w:rPr>
            </w:pPr>
          </w:p>
        </w:tc>
        <w:tc>
          <w:tcPr>
            <w:tcW w:w="14" w:type="pct"/>
            <w:tcBorders>
              <w:left w:val="single" w:sz="4" w:space="0" w:color="auto"/>
            </w:tcBorders>
            <w:vAlign w:val="center"/>
          </w:tcPr>
          <w:p w14:paraId="4F0221A5" w14:textId="77777777" w:rsidR="00BF4938" w:rsidRDefault="00BF4938" w:rsidP="00BF4938">
            <w:pPr>
              <w:rPr>
                <w:rFonts w:ascii="Times New Roman" w:hAnsi="Times New Roman"/>
                <w:szCs w:val="20"/>
              </w:rPr>
            </w:pPr>
          </w:p>
        </w:tc>
      </w:tr>
      <w:tr w:rsidR="00BF4938" w14:paraId="160B5C7F" w14:textId="77777777" w:rsidTr="00AA6A22">
        <w:trPr>
          <w:trHeight w:val="300"/>
        </w:trPr>
        <w:tc>
          <w:tcPr>
            <w:tcW w:w="267" w:type="pct"/>
            <w:tcBorders>
              <w:top w:val="nil"/>
              <w:left w:val="single" w:sz="8" w:space="0" w:color="auto"/>
              <w:bottom w:val="single" w:sz="8" w:space="0" w:color="auto"/>
              <w:right w:val="single" w:sz="8" w:space="0" w:color="auto"/>
            </w:tcBorders>
          </w:tcPr>
          <w:p w14:paraId="4652D2D4" w14:textId="35AC7F19" w:rsidR="00BF4938" w:rsidRDefault="00BF4938" w:rsidP="00BF4938">
            <w:pPr>
              <w:jc w:val="center"/>
              <w:rPr>
                <w:b/>
                <w:bCs/>
                <w:color w:val="000000"/>
                <w:szCs w:val="20"/>
              </w:rPr>
            </w:pPr>
            <w:r>
              <w:rPr>
                <w:b/>
                <w:bCs/>
                <w:color w:val="000000"/>
                <w:szCs w:val="20"/>
              </w:rPr>
              <w:t>b.</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6EDF90" w14:textId="77777777" w:rsidR="00BF4938" w:rsidRDefault="00BF4938" w:rsidP="00BF4938">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22837B45" w14:textId="77777777" w:rsidR="00BF4938" w:rsidRDefault="00BF4938" w:rsidP="00BF4938">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291CC588" w14:textId="77777777" w:rsidR="00BF4938" w:rsidRDefault="00BF4938" w:rsidP="00BF4938">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4FD2C67A" w14:textId="77777777" w:rsidR="00BF4938" w:rsidRDefault="00BF4938" w:rsidP="00BF4938">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64150884" w14:textId="77777777" w:rsidR="00BF4938" w:rsidRDefault="00BF4938" w:rsidP="00BF4938">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15F493C3" w14:textId="77777777" w:rsidR="00BF4938" w:rsidRDefault="00BF4938" w:rsidP="00BF4938">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2D55137" w14:textId="77777777" w:rsidR="00BF4938" w:rsidRDefault="00BF4938" w:rsidP="00BF4938">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C999FB8" w14:textId="77777777" w:rsidR="00BF4938" w:rsidRDefault="00BF4938" w:rsidP="00BF4938">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1C912F89" w14:textId="77777777" w:rsidR="00BF4938" w:rsidRDefault="00BF4938" w:rsidP="00BF4938">
            <w:pPr>
              <w:rPr>
                <w:color w:val="000000"/>
              </w:rPr>
            </w:pPr>
          </w:p>
        </w:tc>
        <w:tc>
          <w:tcPr>
            <w:tcW w:w="14" w:type="pct"/>
            <w:tcBorders>
              <w:left w:val="single" w:sz="4" w:space="0" w:color="auto"/>
            </w:tcBorders>
            <w:vAlign w:val="center"/>
          </w:tcPr>
          <w:p w14:paraId="08D95E82" w14:textId="77777777" w:rsidR="00BF4938" w:rsidRDefault="00BF4938" w:rsidP="00BF4938">
            <w:pPr>
              <w:rPr>
                <w:rFonts w:ascii="Times New Roman" w:hAnsi="Times New Roman"/>
                <w:szCs w:val="20"/>
              </w:rPr>
            </w:pPr>
          </w:p>
        </w:tc>
      </w:tr>
      <w:tr w:rsidR="00BF4938" w14:paraId="2B8D10CA" w14:textId="77777777" w:rsidTr="00AA6A22">
        <w:trPr>
          <w:trHeight w:val="300"/>
        </w:trPr>
        <w:tc>
          <w:tcPr>
            <w:tcW w:w="267" w:type="pct"/>
            <w:tcBorders>
              <w:top w:val="nil"/>
              <w:left w:val="single" w:sz="8" w:space="0" w:color="auto"/>
              <w:bottom w:val="single" w:sz="8" w:space="0" w:color="auto"/>
              <w:right w:val="single" w:sz="8" w:space="0" w:color="auto"/>
            </w:tcBorders>
          </w:tcPr>
          <w:p w14:paraId="4CE8419D" w14:textId="0122D16C" w:rsidR="00BF4938" w:rsidRDefault="00BF4938" w:rsidP="00BF4938">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29F6D6" w14:textId="77777777" w:rsidR="00BF4938" w:rsidRDefault="00BF4938" w:rsidP="00BF4938">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35EF1834" w14:textId="77777777" w:rsidR="00BF4938" w:rsidRDefault="00BF4938" w:rsidP="00BF4938">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30806007" w14:textId="77777777" w:rsidR="00BF4938" w:rsidRDefault="00BF4938" w:rsidP="00BF4938">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47F0BDEA" w14:textId="77777777" w:rsidR="00BF4938" w:rsidRDefault="00BF4938" w:rsidP="00BF4938">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79B29DE2" w14:textId="77777777" w:rsidR="00BF4938" w:rsidRDefault="00BF4938" w:rsidP="00BF4938">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545FEC2C" w14:textId="77777777" w:rsidR="00BF4938" w:rsidRDefault="00BF4938" w:rsidP="00BF4938">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7EF44499" w14:textId="77777777" w:rsidR="00BF4938" w:rsidRDefault="00BF4938" w:rsidP="00BF4938">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7BF8A201" w14:textId="77777777" w:rsidR="00BF4938" w:rsidRDefault="00BF4938" w:rsidP="00BF4938">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0C6C0D75" w14:textId="77777777" w:rsidR="00BF4938" w:rsidRDefault="00BF4938" w:rsidP="00BF4938">
            <w:pPr>
              <w:rPr>
                <w:color w:val="000000"/>
              </w:rPr>
            </w:pPr>
          </w:p>
        </w:tc>
        <w:tc>
          <w:tcPr>
            <w:tcW w:w="14" w:type="pct"/>
            <w:tcBorders>
              <w:left w:val="single" w:sz="4" w:space="0" w:color="auto"/>
            </w:tcBorders>
            <w:vAlign w:val="center"/>
          </w:tcPr>
          <w:p w14:paraId="284CF62E" w14:textId="77777777" w:rsidR="00BF4938" w:rsidRDefault="00BF4938" w:rsidP="00BF4938">
            <w:pPr>
              <w:rPr>
                <w:rFonts w:ascii="Times New Roman" w:hAnsi="Times New Roman"/>
                <w:szCs w:val="20"/>
              </w:rPr>
            </w:pPr>
          </w:p>
        </w:tc>
      </w:tr>
      <w:tr w:rsidR="00DD7D81" w14:paraId="4B38DAEA" w14:textId="77777777" w:rsidTr="00DD7D81">
        <w:trPr>
          <w:trHeight w:val="385"/>
        </w:trPr>
        <w:tc>
          <w:tcPr>
            <w:tcW w:w="2734" w:type="pct"/>
            <w:gridSpan w:val="7"/>
            <w:tcBorders>
              <w:top w:val="nil"/>
              <w:left w:val="single" w:sz="8" w:space="0" w:color="auto"/>
              <w:bottom w:val="single" w:sz="8" w:space="0" w:color="auto"/>
              <w:right w:val="single" w:sz="8" w:space="0" w:color="auto"/>
            </w:tcBorders>
            <w:shd w:val="clear" w:color="auto" w:fill="E3E8ED"/>
          </w:tcPr>
          <w:p w14:paraId="22B81FC0" w14:textId="00836152" w:rsidR="00DD7D81" w:rsidRDefault="00DD7D81" w:rsidP="00DD7D81">
            <w:pPr>
              <w:ind w:left="75"/>
              <w:rPr>
                <w:color w:val="000000"/>
              </w:rPr>
            </w:pPr>
            <w:r>
              <w:rPr>
                <w:b/>
                <w:bCs/>
                <w:color w:val="000000"/>
                <w:szCs w:val="20"/>
              </w:rPr>
              <w:t> Partener 2</w:t>
            </w:r>
            <w:r>
              <w:rPr>
                <w:color w:val="000000"/>
              </w:rPr>
              <w:t> </w:t>
            </w:r>
          </w:p>
        </w:tc>
        <w:tc>
          <w:tcPr>
            <w:tcW w:w="483" w:type="pct"/>
            <w:tcBorders>
              <w:top w:val="nil"/>
              <w:left w:val="single" w:sz="8" w:space="0" w:color="auto"/>
              <w:bottom w:val="single" w:sz="8" w:space="0" w:color="auto"/>
              <w:right w:val="single" w:sz="8" w:space="0" w:color="auto"/>
            </w:tcBorders>
            <w:shd w:val="clear" w:color="auto" w:fill="E3E8ED"/>
            <w:vAlign w:val="center"/>
          </w:tcPr>
          <w:p w14:paraId="0CA6C286" w14:textId="2F8C8164" w:rsidR="00DD7D81" w:rsidRPr="000273E0" w:rsidRDefault="00DD7D81" w:rsidP="00962E56">
            <w:pPr>
              <w:rPr>
                <w:b/>
                <w:bCs/>
                <w:color w:val="000000"/>
              </w:rPr>
            </w:pPr>
            <w:r>
              <w:rPr>
                <w:b/>
                <w:bCs/>
                <w:color w:val="000000"/>
              </w:rPr>
              <w:t xml:space="preserve"> </w:t>
            </w:r>
            <w:r w:rsidRPr="000273E0">
              <w:rPr>
                <w:b/>
                <w:bCs/>
                <w:color w:val="000000"/>
              </w:rPr>
              <w:t>Σ</w:t>
            </w:r>
            <w:r>
              <w:rPr>
                <w:b/>
                <w:bCs/>
                <w:color w:val="000000"/>
              </w:rPr>
              <w:t>(a+b+...)</w:t>
            </w:r>
          </w:p>
        </w:tc>
        <w:tc>
          <w:tcPr>
            <w:tcW w:w="514" w:type="pct"/>
            <w:tcBorders>
              <w:top w:val="nil"/>
              <w:left w:val="single" w:sz="8" w:space="0" w:color="auto"/>
              <w:bottom w:val="single" w:sz="8" w:space="0" w:color="auto"/>
              <w:right w:val="single" w:sz="8" w:space="0" w:color="auto"/>
            </w:tcBorders>
            <w:shd w:val="clear" w:color="auto" w:fill="E3E8ED"/>
            <w:vAlign w:val="center"/>
          </w:tcPr>
          <w:p w14:paraId="748143E0" w14:textId="64153AB7" w:rsidR="00DD7D81" w:rsidRPr="000273E0" w:rsidRDefault="00DD7D81" w:rsidP="00962E56">
            <w:pPr>
              <w:rPr>
                <w:b/>
                <w:bCs/>
                <w:color w:val="000000"/>
              </w:rPr>
            </w:pPr>
            <w:r>
              <w:rPr>
                <w:b/>
                <w:bCs/>
                <w:color w:val="000000"/>
              </w:rPr>
              <w:t xml:space="preserve"> </w:t>
            </w:r>
            <w:r w:rsidRPr="000273E0">
              <w:rPr>
                <w:b/>
                <w:bCs/>
                <w:color w:val="000000"/>
              </w:rPr>
              <w:t>Σ</w:t>
            </w:r>
            <w:r>
              <w:rPr>
                <w:b/>
                <w:bCs/>
                <w:color w:val="000000"/>
              </w:rPr>
              <w:t>(a+b+...)</w:t>
            </w:r>
          </w:p>
        </w:tc>
        <w:tc>
          <w:tcPr>
            <w:tcW w:w="1255" w:type="pct"/>
            <w:gridSpan w:val="2"/>
            <w:tcBorders>
              <w:top w:val="nil"/>
              <w:left w:val="single" w:sz="8" w:space="0" w:color="auto"/>
              <w:bottom w:val="single" w:sz="8" w:space="0" w:color="auto"/>
              <w:right w:val="single" w:sz="4" w:space="0" w:color="auto"/>
            </w:tcBorders>
            <w:shd w:val="clear" w:color="auto" w:fill="E3E8ED"/>
            <w:vAlign w:val="center"/>
          </w:tcPr>
          <w:p w14:paraId="1E15E73B" w14:textId="7D3B89AF" w:rsidR="00DD7D81" w:rsidRPr="007F0470" w:rsidRDefault="00DD7D81" w:rsidP="00962E56">
            <w:pPr>
              <w:rPr>
                <w:b/>
                <w:bCs/>
                <w:color w:val="000000"/>
              </w:rPr>
            </w:pPr>
            <w:r>
              <w:rPr>
                <w:b/>
                <w:bCs/>
                <w:color w:val="000000"/>
              </w:rPr>
              <w:t xml:space="preserve"> </w:t>
            </w:r>
            <w:r w:rsidRPr="000273E0">
              <w:rPr>
                <w:b/>
                <w:bCs/>
                <w:color w:val="000000"/>
              </w:rPr>
              <w:t>Σ</w:t>
            </w:r>
            <w:r>
              <w:rPr>
                <w:b/>
                <w:bCs/>
                <w:color w:val="000000"/>
              </w:rPr>
              <w:t>(a+b+...)</w:t>
            </w:r>
          </w:p>
        </w:tc>
        <w:tc>
          <w:tcPr>
            <w:tcW w:w="14" w:type="pct"/>
            <w:tcBorders>
              <w:left w:val="single" w:sz="4" w:space="0" w:color="auto"/>
            </w:tcBorders>
            <w:vAlign w:val="center"/>
            <w:hideMark/>
          </w:tcPr>
          <w:p w14:paraId="495489D7" w14:textId="77777777" w:rsidR="00DD7D81" w:rsidRDefault="00DD7D81" w:rsidP="00962E56">
            <w:pPr>
              <w:rPr>
                <w:rFonts w:ascii="Times New Roman" w:hAnsi="Times New Roman"/>
                <w:szCs w:val="20"/>
              </w:rPr>
            </w:pPr>
          </w:p>
        </w:tc>
      </w:tr>
      <w:tr w:rsidR="00962E56" w14:paraId="4792E0FA" w14:textId="77777777" w:rsidTr="00AA6A22">
        <w:trPr>
          <w:trHeight w:val="300"/>
        </w:trPr>
        <w:tc>
          <w:tcPr>
            <w:tcW w:w="267" w:type="pct"/>
            <w:tcBorders>
              <w:top w:val="nil"/>
              <w:left w:val="single" w:sz="8" w:space="0" w:color="auto"/>
              <w:bottom w:val="single" w:sz="8" w:space="0" w:color="auto"/>
              <w:right w:val="single" w:sz="8" w:space="0" w:color="auto"/>
            </w:tcBorders>
          </w:tcPr>
          <w:p w14:paraId="5F332CBB" w14:textId="1C303C87" w:rsidR="00962E56" w:rsidRDefault="00962E56" w:rsidP="00962E56">
            <w:pPr>
              <w:jc w:val="center"/>
              <w:rPr>
                <w:b/>
                <w:bCs/>
                <w:color w:val="000000"/>
                <w:szCs w:val="20"/>
              </w:rPr>
            </w:pPr>
            <w:r>
              <w:rPr>
                <w:b/>
                <w:bCs/>
                <w:color w:val="000000"/>
                <w:szCs w:val="20"/>
              </w:rPr>
              <w:t>a.</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47E716" w14:textId="77777777" w:rsidR="00962E56" w:rsidRDefault="00962E56" w:rsidP="00962E56">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66791912" w14:textId="77777777" w:rsidR="00962E56" w:rsidRDefault="00962E56" w:rsidP="00962E56">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4EC3BED3" w14:textId="77777777" w:rsidR="00962E56" w:rsidRDefault="00962E56" w:rsidP="00962E56">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467C8516" w14:textId="77777777" w:rsidR="00962E56" w:rsidRDefault="00962E56" w:rsidP="00962E56">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320A6E11" w14:textId="77777777" w:rsidR="00962E56" w:rsidRDefault="00962E56" w:rsidP="00962E56">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552D4A2E" w14:textId="77777777" w:rsidR="00962E56" w:rsidRDefault="00962E56" w:rsidP="00962E56">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4583B5E8" w14:textId="77777777" w:rsidR="00962E56" w:rsidRDefault="00962E56" w:rsidP="00962E56">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8E64E09" w14:textId="77777777" w:rsidR="00962E56" w:rsidRDefault="00962E56" w:rsidP="00962E56">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664C976B" w14:textId="77777777" w:rsidR="00962E56" w:rsidRDefault="00962E56" w:rsidP="00962E56">
            <w:pPr>
              <w:rPr>
                <w:color w:val="000000"/>
              </w:rPr>
            </w:pPr>
          </w:p>
        </w:tc>
        <w:tc>
          <w:tcPr>
            <w:tcW w:w="14" w:type="pct"/>
            <w:tcBorders>
              <w:left w:val="single" w:sz="4" w:space="0" w:color="auto"/>
            </w:tcBorders>
            <w:vAlign w:val="center"/>
          </w:tcPr>
          <w:p w14:paraId="2359D025" w14:textId="77777777" w:rsidR="00962E56" w:rsidRDefault="00962E56" w:rsidP="00962E56">
            <w:pPr>
              <w:rPr>
                <w:rFonts w:ascii="Times New Roman" w:hAnsi="Times New Roman"/>
                <w:szCs w:val="20"/>
              </w:rPr>
            </w:pPr>
          </w:p>
        </w:tc>
      </w:tr>
      <w:tr w:rsidR="00962E56" w14:paraId="77EFEF72" w14:textId="77777777" w:rsidTr="00AA6A22">
        <w:trPr>
          <w:trHeight w:val="300"/>
        </w:trPr>
        <w:tc>
          <w:tcPr>
            <w:tcW w:w="267" w:type="pct"/>
            <w:tcBorders>
              <w:top w:val="nil"/>
              <w:left w:val="single" w:sz="8" w:space="0" w:color="auto"/>
              <w:bottom w:val="single" w:sz="8" w:space="0" w:color="auto"/>
              <w:right w:val="single" w:sz="8" w:space="0" w:color="auto"/>
            </w:tcBorders>
          </w:tcPr>
          <w:p w14:paraId="68CD9FE0" w14:textId="5EB28E2A" w:rsidR="00962E56" w:rsidRDefault="00962E56" w:rsidP="00962E56">
            <w:pPr>
              <w:jc w:val="center"/>
              <w:rPr>
                <w:b/>
                <w:bCs/>
                <w:color w:val="000000"/>
                <w:szCs w:val="20"/>
              </w:rPr>
            </w:pPr>
            <w:r>
              <w:rPr>
                <w:b/>
                <w:bCs/>
                <w:color w:val="000000"/>
                <w:szCs w:val="20"/>
              </w:rPr>
              <w:t>b.</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7B3209" w14:textId="77777777" w:rsidR="00962E56" w:rsidRDefault="00962E56" w:rsidP="00962E56">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183B5F0F" w14:textId="77777777" w:rsidR="00962E56" w:rsidRDefault="00962E56" w:rsidP="00962E56">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38BA897B" w14:textId="77777777" w:rsidR="00962E56" w:rsidRDefault="00962E56" w:rsidP="00962E56">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67391503" w14:textId="77777777" w:rsidR="00962E56" w:rsidRDefault="00962E56" w:rsidP="00962E56">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13E8126C" w14:textId="77777777" w:rsidR="00962E56" w:rsidRDefault="00962E56" w:rsidP="00962E56">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49177627" w14:textId="77777777" w:rsidR="00962E56" w:rsidRDefault="00962E56" w:rsidP="00962E56">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41C837F" w14:textId="77777777" w:rsidR="00962E56" w:rsidRDefault="00962E56" w:rsidP="00962E56">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74ED63FE" w14:textId="77777777" w:rsidR="00962E56" w:rsidRDefault="00962E56" w:rsidP="00962E56">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522204B4" w14:textId="77777777" w:rsidR="00962E56" w:rsidRDefault="00962E56" w:rsidP="00962E56">
            <w:pPr>
              <w:rPr>
                <w:color w:val="000000"/>
              </w:rPr>
            </w:pPr>
          </w:p>
        </w:tc>
        <w:tc>
          <w:tcPr>
            <w:tcW w:w="14" w:type="pct"/>
            <w:tcBorders>
              <w:left w:val="single" w:sz="4" w:space="0" w:color="auto"/>
            </w:tcBorders>
            <w:vAlign w:val="center"/>
          </w:tcPr>
          <w:p w14:paraId="7E1B49EC" w14:textId="77777777" w:rsidR="00962E56" w:rsidRDefault="00962E56" w:rsidP="00962E56">
            <w:pPr>
              <w:rPr>
                <w:rFonts w:ascii="Times New Roman" w:hAnsi="Times New Roman"/>
                <w:szCs w:val="20"/>
              </w:rPr>
            </w:pPr>
          </w:p>
        </w:tc>
      </w:tr>
      <w:tr w:rsidR="00962E56" w14:paraId="23B1D95F" w14:textId="77777777" w:rsidTr="00AA6A22">
        <w:trPr>
          <w:trHeight w:val="300"/>
        </w:trPr>
        <w:tc>
          <w:tcPr>
            <w:tcW w:w="267" w:type="pct"/>
            <w:tcBorders>
              <w:top w:val="nil"/>
              <w:left w:val="single" w:sz="8" w:space="0" w:color="auto"/>
              <w:bottom w:val="single" w:sz="8" w:space="0" w:color="auto"/>
              <w:right w:val="single" w:sz="8" w:space="0" w:color="auto"/>
            </w:tcBorders>
          </w:tcPr>
          <w:p w14:paraId="4AC1ED69" w14:textId="68E09BD3" w:rsidR="00962E56" w:rsidRDefault="00962E56" w:rsidP="00962E56">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BDBEDF" w14:textId="77777777" w:rsidR="00962E56" w:rsidRDefault="00962E56" w:rsidP="00962E56">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66502FCD" w14:textId="77777777" w:rsidR="00962E56" w:rsidRDefault="00962E56" w:rsidP="00962E56">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2D46AD8E" w14:textId="77777777" w:rsidR="00962E56" w:rsidRDefault="00962E56" w:rsidP="00962E56">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0B7CF183" w14:textId="77777777" w:rsidR="00962E56" w:rsidRDefault="00962E56" w:rsidP="00962E56">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5349E8A9" w14:textId="77777777" w:rsidR="00962E56" w:rsidRDefault="00962E56" w:rsidP="00962E56">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556F6C77" w14:textId="77777777" w:rsidR="00962E56" w:rsidRDefault="00962E56" w:rsidP="00962E56">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EA0FF9A" w14:textId="77777777" w:rsidR="00962E56" w:rsidRDefault="00962E56" w:rsidP="00962E56">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717A7FC6" w14:textId="77777777" w:rsidR="00962E56" w:rsidRDefault="00962E56" w:rsidP="00962E56">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0384BE0D" w14:textId="77777777" w:rsidR="00962E56" w:rsidRDefault="00962E56" w:rsidP="00962E56">
            <w:pPr>
              <w:rPr>
                <w:color w:val="000000"/>
              </w:rPr>
            </w:pPr>
          </w:p>
        </w:tc>
        <w:tc>
          <w:tcPr>
            <w:tcW w:w="14" w:type="pct"/>
            <w:tcBorders>
              <w:left w:val="single" w:sz="4" w:space="0" w:color="auto"/>
            </w:tcBorders>
            <w:vAlign w:val="center"/>
          </w:tcPr>
          <w:p w14:paraId="167BBA96" w14:textId="77777777" w:rsidR="00962E56" w:rsidRDefault="00962E56" w:rsidP="00962E56">
            <w:pPr>
              <w:rPr>
                <w:rFonts w:ascii="Times New Roman" w:hAnsi="Times New Roman"/>
                <w:szCs w:val="20"/>
              </w:rPr>
            </w:pPr>
          </w:p>
        </w:tc>
      </w:tr>
      <w:bookmarkEnd w:id="58"/>
      <w:tr w:rsidR="00DD7D81" w14:paraId="3B8471AF" w14:textId="77777777" w:rsidTr="00DD7D81">
        <w:trPr>
          <w:trHeight w:val="300"/>
        </w:trPr>
        <w:tc>
          <w:tcPr>
            <w:tcW w:w="267" w:type="pct"/>
            <w:tcBorders>
              <w:top w:val="nil"/>
              <w:left w:val="single" w:sz="8" w:space="0" w:color="auto"/>
              <w:bottom w:val="single" w:sz="8" w:space="0" w:color="auto"/>
              <w:right w:val="single" w:sz="8" w:space="0" w:color="auto"/>
            </w:tcBorders>
            <w:shd w:val="clear" w:color="auto" w:fill="ACB9CA" w:themeFill="text2" w:themeFillTint="66"/>
            <w:vAlign w:val="center"/>
          </w:tcPr>
          <w:p w14:paraId="78ECD2EC" w14:textId="74A33FC9" w:rsidR="00DD7D81" w:rsidRDefault="00DD7D81" w:rsidP="00DD7D81">
            <w:pPr>
              <w:jc w:val="center"/>
              <w:rPr>
                <w:b/>
                <w:bCs/>
                <w:color w:val="000000"/>
                <w:szCs w:val="20"/>
              </w:rPr>
            </w:pPr>
            <w:r>
              <w:rPr>
                <w:b/>
                <w:bCs/>
                <w:color w:val="000000"/>
                <w:szCs w:val="20"/>
              </w:rPr>
              <w:t>B.</w:t>
            </w:r>
          </w:p>
        </w:tc>
        <w:tc>
          <w:tcPr>
            <w:tcW w:w="2467" w:type="pct"/>
            <w:gridSpan w:val="6"/>
            <w:tcBorders>
              <w:top w:val="nil"/>
              <w:left w:val="single" w:sz="8" w:space="0" w:color="auto"/>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tcPr>
          <w:p w14:paraId="30649787" w14:textId="44DE0AEA" w:rsidR="00DD7D81" w:rsidRDefault="00DD7D81" w:rsidP="00DD7D81">
            <w:pPr>
              <w:rPr>
                <w:color w:val="000000"/>
              </w:rPr>
            </w:pPr>
            <w:r w:rsidRPr="00AA6A22">
              <w:rPr>
                <w:b/>
                <w:bCs/>
                <w:color w:val="000000"/>
                <w:szCs w:val="20"/>
              </w:rPr>
              <w:t>Prima Utilizare Industrială – PUI - Total, din care</w:t>
            </w:r>
            <w:r>
              <w:rPr>
                <w:b/>
                <w:bCs/>
                <w:color w:val="000000"/>
                <w:szCs w:val="20"/>
              </w:rPr>
              <w:t>:</w:t>
            </w:r>
          </w:p>
        </w:tc>
        <w:tc>
          <w:tcPr>
            <w:tcW w:w="483" w:type="pct"/>
            <w:tcBorders>
              <w:top w:val="nil"/>
              <w:left w:val="single" w:sz="8" w:space="0" w:color="auto"/>
              <w:bottom w:val="single" w:sz="8" w:space="0" w:color="auto"/>
              <w:right w:val="single" w:sz="8" w:space="0" w:color="auto"/>
            </w:tcBorders>
            <w:shd w:val="clear" w:color="auto" w:fill="ACB9CA" w:themeFill="text2" w:themeFillTint="66"/>
            <w:vAlign w:val="center"/>
          </w:tcPr>
          <w:p w14:paraId="1E15F02F" w14:textId="6D8A0D26" w:rsidR="00DD7D81" w:rsidRPr="000273E0" w:rsidRDefault="00DD7D81" w:rsidP="00DD7D81">
            <w:pPr>
              <w:rPr>
                <w:b/>
                <w:bCs/>
                <w:color w:val="000000"/>
              </w:rPr>
            </w:pPr>
            <w:r>
              <w:rPr>
                <w:b/>
                <w:bCs/>
                <w:color w:val="000000"/>
              </w:rPr>
              <w:t xml:space="preserve"> </w:t>
            </w:r>
            <w:r w:rsidRPr="000273E0">
              <w:rPr>
                <w:b/>
                <w:bCs/>
                <w:color w:val="000000"/>
              </w:rPr>
              <w:t>Σ</w:t>
            </w:r>
            <w:r>
              <w:rPr>
                <w:b/>
                <w:bCs/>
                <w:color w:val="000000"/>
              </w:rPr>
              <w:t>(Partener 1 + Partener 2 +...)</w:t>
            </w:r>
          </w:p>
        </w:tc>
        <w:tc>
          <w:tcPr>
            <w:tcW w:w="514" w:type="pct"/>
            <w:tcBorders>
              <w:top w:val="nil"/>
              <w:left w:val="single" w:sz="8" w:space="0" w:color="auto"/>
              <w:bottom w:val="single" w:sz="8" w:space="0" w:color="auto"/>
              <w:right w:val="single" w:sz="8" w:space="0" w:color="auto"/>
            </w:tcBorders>
            <w:shd w:val="clear" w:color="auto" w:fill="ACB9CA" w:themeFill="text2" w:themeFillTint="66"/>
            <w:vAlign w:val="center"/>
          </w:tcPr>
          <w:p w14:paraId="4AAC0241" w14:textId="541C21AF" w:rsidR="00DD7D81" w:rsidRPr="000273E0" w:rsidRDefault="00DD7D81" w:rsidP="00DD7D81">
            <w:pPr>
              <w:rPr>
                <w:b/>
                <w:bCs/>
                <w:color w:val="000000"/>
              </w:rPr>
            </w:pPr>
            <w:r>
              <w:rPr>
                <w:b/>
                <w:bCs/>
                <w:color w:val="000000"/>
              </w:rPr>
              <w:t xml:space="preserve"> </w:t>
            </w:r>
            <w:r w:rsidRPr="000273E0">
              <w:rPr>
                <w:b/>
                <w:bCs/>
                <w:color w:val="000000"/>
              </w:rPr>
              <w:t>Σ</w:t>
            </w:r>
            <w:r>
              <w:rPr>
                <w:b/>
                <w:bCs/>
                <w:color w:val="000000"/>
              </w:rPr>
              <w:t>(Partener 1 + Partener 2 +...)</w:t>
            </w:r>
          </w:p>
        </w:tc>
        <w:tc>
          <w:tcPr>
            <w:tcW w:w="1255" w:type="pct"/>
            <w:gridSpan w:val="2"/>
            <w:tcBorders>
              <w:top w:val="nil"/>
              <w:left w:val="single" w:sz="8" w:space="0" w:color="auto"/>
              <w:bottom w:val="single" w:sz="8" w:space="0" w:color="auto"/>
              <w:right w:val="single" w:sz="4" w:space="0" w:color="auto"/>
            </w:tcBorders>
            <w:shd w:val="clear" w:color="auto" w:fill="ACB9CA" w:themeFill="text2" w:themeFillTint="66"/>
            <w:vAlign w:val="center"/>
          </w:tcPr>
          <w:p w14:paraId="43DF66E2" w14:textId="340093C2" w:rsidR="00DD7D81" w:rsidRPr="000273E0" w:rsidRDefault="00DD7D81" w:rsidP="00DD7D81">
            <w:pPr>
              <w:rPr>
                <w:b/>
                <w:bCs/>
                <w:color w:val="000000"/>
              </w:rPr>
            </w:pPr>
            <w:r>
              <w:rPr>
                <w:b/>
                <w:bCs/>
                <w:color w:val="000000"/>
              </w:rPr>
              <w:t xml:space="preserve"> </w:t>
            </w:r>
            <w:r w:rsidRPr="000273E0">
              <w:rPr>
                <w:b/>
                <w:bCs/>
                <w:color w:val="000000"/>
              </w:rPr>
              <w:t>Σ</w:t>
            </w:r>
            <w:r>
              <w:rPr>
                <w:b/>
                <w:bCs/>
                <w:color w:val="000000"/>
              </w:rPr>
              <w:t>(Partener 1 + Partener 2 +...)</w:t>
            </w:r>
          </w:p>
        </w:tc>
        <w:tc>
          <w:tcPr>
            <w:tcW w:w="14" w:type="pct"/>
            <w:tcBorders>
              <w:left w:val="single" w:sz="4" w:space="0" w:color="auto"/>
            </w:tcBorders>
            <w:vAlign w:val="center"/>
          </w:tcPr>
          <w:p w14:paraId="6C7ABBD3" w14:textId="77777777" w:rsidR="00DD7D81" w:rsidRDefault="00DD7D81" w:rsidP="00DD7D81">
            <w:pPr>
              <w:rPr>
                <w:rFonts w:ascii="Times New Roman" w:hAnsi="Times New Roman"/>
                <w:szCs w:val="20"/>
              </w:rPr>
            </w:pPr>
          </w:p>
        </w:tc>
      </w:tr>
      <w:tr w:rsidR="00DD7D81" w14:paraId="09993869" w14:textId="77777777" w:rsidTr="00DD7D81">
        <w:trPr>
          <w:trHeight w:val="300"/>
        </w:trPr>
        <w:tc>
          <w:tcPr>
            <w:tcW w:w="2734" w:type="pct"/>
            <w:gridSpan w:val="7"/>
            <w:tcBorders>
              <w:top w:val="nil"/>
              <w:left w:val="single" w:sz="8" w:space="0" w:color="auto"/>
              <w:bottom w:val="single" w:sz="8" w:space="0" w:color="auto"/>
              <w:right w:val="single" w:sz="8" w:space="0" w:color="auto"/>
            </w:tcBorders>
            <w:shd w:val="clear" w:color="auto" w:fill="E5EAEF"/>
          </w:tcPr>
          <w:p w14:paraId="7E089C2E" w14:textId="77777777" w:rsidR="00DD7D81" w:rsidRDefault="00DD7D81" w:rsidP="00DD7D81">
            <w:pPr>
              <w:ind w:left="165"/>
              <w:rPr>
                <w:b/>
                <w:bCs/>
                <w:color w:val="000000"/>
                <w:szCs w:val="20"/>
              </w:rPr>
            </w:pPr>
            <w:r>
              <w:rPr>
                <w:b/>
                <w:bCs/>
                <w:color w:val="000000"/>
                <w:szCs w:val="20"/>
              </w:rPr>
              <w:t>Partener 1</w:t>
            </w:r>
          </w:p>
        </w:tc>
        <w:tc>
          <w:tcPr>
            <w:tcW w:w="483" w:type="pct"/>
            <w:tcBorders>
              <w:top w:val="nil"/>
              <w:left w:val="single" w:sz="8" w:space="0" w:color="auto"/>
              <w:bottom w:val="single" w:sz="8" w:space="0" w:color="auto"/>
              <w:right w:val="single" w:sz="8" w:space="0" w:color="auto"/>
            </w:tcBorders>
            <w:shd w:val="clear" w:color="auto" w:fill="E5EAEF"/>
            <w:vAlign w:val="center"/>
          </w:tcPr>
          <w:p w14:paraId="2B5C7A83" w14:textId="77777777" w:rsidR="00DD7D81"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514" w:type="pct"/>
            <w:tcBorders>
              <w:top w:val="nil"/>
              <w:left w:val="single" w:sz="8" w:space="0" w:color="auto"/>
              <w:bottom w:val="single" w:sz="8" w:space="0" w:color="auto"/>
              <w:right w:val="single" w:sz="8" w:space="0" w:color="auto"/>
            </w:tcBorders>
            <w:shd w:val="clear" w:color="auto" w:fill="E5EAEF"/>
            <w:vAlign w:val="center"/>
          </w:tcPr>
          <w:p w14:paraId="15D4B95A" w14:textId="77777777" w:rsidR="00DD7D81"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255" w:type="pct"/>
            <w:gridSpan w:val="2"/>
            <w:tcBorders>
              <w:top w:val="nil"/>
              <w:left w:val="single" w:sz="8" w:space="0" w:color="auto"/>
              <w:bottom w:val="single" w:sz="8" w:space="0" w:color="auto"/>
              <w:right w:val="single" w:sz="4" w:space="0" w:color="auto"/>
            </w:tcBorders>
            <w:shd w:val="clear" w:color="auto" w:fill="E5EAEF"/>
            <w:vAlign w:val="center"/>
          </w:tcPr>
          <w:p w14:paraId="1CD7694B" w14:textId="77777777" w:rsidR="00DD7D81"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4" w:type="pct"/>
            <w:tcBorders>
              <w:left w:val="single" w:sz="4" w:space="0" w:color="auto"/>
            </w:tcBorders>
            <w:vAlign w:val="center"/>
          </w:tcPr>
          <w:p w14:paraId="0EEF338C" w14:textId="77777777" w:rsidR="00DD7D81" w:rsidRDefault="00DD7D81" w:rsidP="00FE012C">
            <w:pPr>
              <w:rPr>
                <w:rFonts w:ascii="Times New Roman" w:hAnsi="Times New Roman"/>
                <w:szCs w:val="20"/>
              </w:rPr>
            </w:pPr>
          </w:p>
        </w:tc>
      </w:tr>
      <w:tr w:rsidR="00AA6A22" w14:paraId="712E2E37" w14:textId="77777777" w:rsidTr="00AA6A22">
        <w:trPr>
          <w:trHeight w:val="300"/>
        </w:trPr>
        <w:tc>
          <w:tcPr>
            <w:tcW w:w="267" w:type="pct"/>
            <w:tcBorders>
              <w:top w:val="nil"/>
              <w:left w:val="single" w:sz="8" w:space="0" w:color="auto"/>
              <w:bottom w:val="single" w:sz="8" w:space="0" w:color="auto"/>
              <w:right w:val="single" w:sz="8" w:space="0" w:color="auto"/>
            </w:tcBorders>
          </w:tcPr>
          <w:p w14:paraId="5615D09C" w14:textId="77777777" w:rsidR="00AA6A22" w:rsidRDefault="00AA6A22" w:rsidP="00FE012C">
            <w:pPr>
              <w:jc w:val="center"/>
              <w:rPr>
                <w:b/>
                <w:bCs/>
                <w:color w:val="000000"/>
                <w:szCs w:val="20"/>
              </w:rPr>
            </w:pPr>
            <w:r>
              <w:rPr>
                <w:b/>
                <w:bCs/>
                <w:color w:val="000000"/>
                <w:szCs w:val="20"/>
              </w:rPr>
              <w:t>a.</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F0E0EB" w14:textId="77777777" w:rsidR="00AA6A22" w:rsidRDefault="00AA6A22" w:rsidP="00FE012C">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3CF14E98" w14:textId="77777777" w:rsidR="00AA6A22" w:rsidRDefault="00AA6A22" w:rsidP="00FE012C">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1060F20A" w14:textId="77777777" w:rsidR="00AA6A22" w:rsidRDefault="00AA6A22" w:rsidP="00FE012C">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723234C8" w14:textId="77777777" w:rsidR="00AA6A22" w:rsidRDefault="00AA6A22" w:rsidP="00FE012C">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0B1FE3FB" w14:textId="77777777" w:rsidR="00AA6A22" w:rsidRDefault="00AA6A22" w:rsidP="00FE012C">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6179C975" w14:textId="77777777" w:rsidR="00AA6A22" w:rsidRDefault="00AA6A22" w:rsidP="00FE012C">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18326CF7" w14:textId="77777777" w:rsidR="00AA6A22" w:rsidRDefault="00AA6A22" w:rsidP="00FE012C">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18B02F0" w14:textId="77777777" w:rsidR="00AA6A22" w:rsidRDefault="00AA6A22" w:rsidP="00FE012C">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2CFCAEC5" w14:textId="77777777" w:rsidR="00AA6A22" w:rsidRDefault="00AA6A22" w:rsidP="00FE012C">
            <w:pPr>
              <w:rPr>
                <w:color w:val="000000"/>
              </w:rPr>
            </w:pPr>
          </w:p>
        </w:tc>
        <w:tc>
          <w:tcPr>
            <w:tcW w:w="14" w:type="pct"/>
            <w:tcBorders>
              <w:left w:val="single" w:sz="4" w:space="0" w:color="auto"/>
            </w:tcBorders>
            <w:vAlign w:val="center"/>
          </w:tcPr>
          <w:p w14:paraId="74C97F86" w14:textId="77777777" w:rsidR="00AA6A22" w:rsidRDefault="00AA6A22" w:rsidP="00FE012C">
            <w:pPr>
              <w:rPr>
                <w:rFonts w:ascii="Times New Roman" w:hAnsi="Times New Roman"/>
                <w:szCs w:val="20"/>
              </w:rPr>
            </w:pPr>
          </w:p>
        </w:tc>
      </w:tr>
      <w:tr w:rsidR="00AA6A22" w14:paraId="27DAD4F8" w14:textId="77777777" w:rsidTr="00AA6A22">
        <w:trPr>
          <w:trHeight w:val="300"/>
        </w:trPr>
        <w:tc>
          <w:tcPr>
            <w:tcW w:w="267" w:type="pct"/>
            <w:tcBorders>
              <w:top w:val="nil"/>
              <w:left w:val="single" w:sz="8" w:space="0" w:color="auto"/>
              <w:bottom w:val="single" w:sz="8" w:space="0" w:color="auto"/>
              <w:right w:val="single" w:sz="8" w:space="0" w:color="auto"/>
            </w:tcBorders>
          </w:tcPr>
          <w:p w14:paraId="13AFDB9C" w14:textId="77777777" w:rsidR="00AA6A22" w:rsidRDefault="00AA6A22" w:rsidP="00FE012C">
            <w:pPr>
              <w:jc w:val="center"/>
              <w:rPr>
                <w:b/>
                <w:bCs/>
                <w:color w:val="000000"/>
                <w:szCs w:val="20"/>
              </w:rPr>
            </w:pPr>
            <w:r>
              <w:rPr>
                <w:b/>
                <w:bCs/>
                <w:color w:val="000000"/>
                <w:szCs w:val="20"/>
              </w:rPr>
              <w:t>b.</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C88AB3D" w14:textId="77777777" w:rsidR="00AA6A22" w:rsidRDefault="00AA6A22" w:rsidP="00FE012C">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021E2C83" w14:textId="77777777" w:rsidR="00AA6A22" w:rsidRDefault="00AA6A22" w:rsidP="00FE012C">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5A9E5FE6" w14:textId="77777777" w:rsidR="00AA6A22" w:rsidRDefault="00AA6A22" w:rsidP="00FE012C">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08D1F13F" w14:textId="77777777" w:rsidR="00AA6A22" w:rsidRDefault="00AA6A22" w:rsidP="00FE012C">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7920BD93" w14:textId="77777777" w:rsidR="00AA6A22" w:rsidRDefault="00AA6A22" w:rsidP="00FE012C">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78159960" w14:textId="77777777" w:rsidR="00AA6A22" w:rsidRDefault="00AA6A22" w:rsidP="00FE012C">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FA9E425" w14:textId="77777777" w:rsidR="00AA6A22" w:rsidRDefault="00AA6A22" w:rsidP="00FE012C">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3A24B69" w14:textId="77777777" w:rsidR="00AA6A22" w:rsidRDefault="00AA6A22" w:rsidP="00FE012C">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6433F19B" w14:textId="77777777" w:rsidR="00AA6A22" w:rsidRDefault="00AA6A22" w:rsidP="00FE012C">
            <w:pPr>
              <w:rPr>
                <w:color w:val="000000"/>
              </w:rPr>
            </w:pPr>
          </w:p>
        </w:tc>
        <w:tc>
          <w:tcPr>
            <w:tcW w:w="14" w:type="pct"/>
            <w:tcBorders>
              <w:left w:val="single" w:sz="4" w:space="0" w:color="auto"/>
            </w:tcBorders>
            <w:vAlign w:val="center"/>
          </w:tcPr>
          <w:p w14:paraId="37C8A7D1" w14:textId="77777777" w:rsidR="00AA6A22" w:rsidRDefault="00AA6A22" w:rsidP="00FE012C">
            <w:pPr>
              <w:rPr>
                <w:rFonts w:ascii="Times New Roman" w:hAnsi="Times New Roman"/>
                <w:szCs w:val="20"/>
              </w:rPr>
            </w:pPr>
          </w:p>
        </w:tc>
      </w:tr>
      <w:tr w:rsidR="00AA6A22" w14:paraId="45F3A6AC" w14:textId="77777777" w:rsidTr="00AA6A22">
        <w:trPr>
          <w:trHeight w:val="300"/>
        </w:trPr>
        <w:tc>
          <w:tcPr>
            <w:tcW w:w="267" w:type="pct"/>
            <w:tcBorders>
              <w:top w:val="nil"/>
              <w:left w:val="single" w:sz="8" w:space="0" w:color="auto"/>
              <w:bottom w:val="single" w:sz="8" w:space="0" w:color="auto"/>
              <w:right w:val="single" w:sz="8" w:space="0" w:color="auto"/>
            </w:tcBorders>
          </w:tcPr>
          <w:p w14:paraId="1128F1FB" w14:textId="77777777" w:rsidR="00AA6A22" w:rsidRDefault="00AA6A22" w:rsidP="00FE012C">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AD7F363" w14:textId="77777777" w:rsidR="00AA6A22" w:rsidRDefault="00AA6A22" w:rsidP="00FE012C">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79A1088F" w14:textId="77777777" w:rsidR="00AA6A22" w:rsidRDefault="00AA6A22" w:rsidP="00FE012C">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31D24FDC" w14:textId="77777777" w:rsidR="00AA6A22" w:rsidRDefault="00AA6A22" w:rsidP="00FE012C">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6C4E72C7" w14:textId="77777777" w:rsidR="00AA6A22" w:rsidRDefault="00AA6A22" w:rsidP="00FE012C">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18961D8D" w14:textId="77777777" w:rsidR="00AA6A22" w:rsidRDefault="00AA6A22" w:rsidP="00FE012C">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51F87B5F" w14:textId="77777777" w:rsidR="00AA6A22" w:rsidRDefault="00AA6A22" w:rsidP="00FE012C">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44A1BA7C" w14:textId="77777777" w:rsidR="00AA6A22" w:rsidRDefault="00AA6A22" w:rsidP="00FE012C">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0B7C121F" w14:textId="77777777" w:rsidR="00AA6A22" w:rsidRDefault="00AA6A22" w:rsidP="00FE012C">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31CFF865" w14:textId="77777777" w:rsidR="00AA6A22" w:rsidRDefault="00AA6A22" w:rsidP="00FE012C">
            <w:pPr>
              <w:rPr>
                <w:color w:val="000000"/>
              </w:rPr>
            </w:pPr>
          </w:p>
        </w:tc>
        <w:tc>
          <w:tcPr>
            <w:tcW w:w="14" w:type="pct"/>
            <w:tcBorders>
              <w:left w:val="single" w:sz="4" w:space="0" w:color="auto"/>
            </w:tcBorders>
            <w:vAlign w:val="center"/>
          </w:tcPr>
          <w:p w14:paraId="1278F8F6" w14:textId="77777777" w:rsidR="00AA6A22" w:rsidRDefault="00AA6A22" w:rsidP="00FE012C">
            <w:pPr>
              <w:rPr>
                <w:rFonts w:ascii="Times New Roman" w:hAnsi="Times New Roman"/>
                <w:szCs w:val="20"/>
              </w:rPr>
            </w:pPr>
          </w:p>
        </w:tc>
      </w:tr>
      <w:tr w:rsidR="00DD7D81" w14:paraId="27CDEC4A" w14:textId="77777777" w:rsidTr="00DD7D81">
        <w:trPr>
          <w:trHeight w:val="385"/>
        </w:trPr>
        <w:tc>
          <w:tcPr>
            <w:tcW w:w="2734" w:type="pct"/>
            <w:gridSpan w:val="7"/>
            <w:tcBorders>
              <w:top w:val="nil"/>
              <w:left w:val="single" w:sz="8" w:space="0" w:color="auto"/>
              <w:bottom w:val="single" w:sz="8" w:space="0" w:color="auto"/>
              <w:right w:val="single" w:sz="8" w:space="0" w:color="auto"/>
            </w:tcBorders>
            <w:shd w:val="clear" w:color="auto" w:fill="E3E8ED"/>
          </w:tcPr>
          <w:p w14:paraId="58F997A3" w14:textId="77777777" w:rsidR="00DD7D81" w:rsidRDefault="00DD7D81" w:rsidP="00DD7D81">
            <w:pPr>
              <w:ind w:left="165"/>
              <w:rPr>
                <w:color w:val="000000"/>
              </w:rPr>
            </w:pPr>
            <w:r>
              <w:rPr>
                <w:b/>
                <w:bCs/>
                <w:color w:val="000000"/>
                <w:szCs w:val="20"/>
              </w:rPr>
              <w:t> Partener 2</w:t>
            </w:r>
            <w:r>
              <w:rPr>
                <w:color w:val="000000"/>
              </w:rPr>
              <w:t> </w:t>
            </w:r>
          </w:p>
        </w:tc>
        <w:tc>
          <w:tcPr>
            <w:tcW w:w="483" w:type="pct"/>
            <w:tcBorders>
              <w:top w:val="nil"/>
              <w:left w:val="single" w:sz="8" w:space="0" w:color="auto"/>
              <w:bottom w:val="single" w:sz="8" w:space="0" w:color="auto"/>
              <w:right w:val="single" w:sz="8" w:space="0" w:color="auto"/>
            </w:tcBorders>
            <w:shd w:val="clear" w:color="auto" w:fill="E3E8ED"/>
            <w:vAlign w:val="center"/>
          </w:tcPr>
          <w:p w14:paraId="7A3B31EF" w14:textId="77777777" w:rsidR="00DD7D81" w:rsidRPr="000273E0"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514" w:type="pct"/>
            <w:tcBorders>
              <w:top w:val="nil"/>
              <w:left w:val="single" w:sz="8" w:space="0" w:color="auto"/>
              <w:bottom w:val="single" w:sz="8" w:space="0" w:color="auto"/>
              <w:right w:val="single" w:sz="8" w:space="0" w:color="auto"/>
            </w:tcBorders>
            <w:shd w:val="clear" w:color="auto" w:fill="E3E8ED"/>
            <w:vAlign w:val="center"/>
          </w:tcPr>
          <w:p w14:paraId="4BF7A957" w14:textId="77777777" w:rsidR="00DD7D81" w:rsidRPr="000273E0"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255" w:type="pct"/>
            <w:gridSpan w:val="2"/>
            <w:tcBorders>
              <w:top w:val="nil"/>
              <w:left w:val="single" w:sz="8" w:space="0" w:color="auto"/>
              <w:bottom w:val="single" w:sz="8" w:space="0" w:color="auto"/>
              <w:right w:val="single" w:sz="4" w:space="0" w:color="auto"/>
            </w:tcBorders>
            <w:shd w:val="clear" w:color="auto" w:fill="E3E8ED"/>
            <w:vAlign w:val="center"/>
          </w:tcPr>
          <w:p w14:paraId="772850D5" w14:textId="77777777" w:rsidR="00DD7D81" w:rsidRPr="007F0470"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4" w:type="pct"/>
            <w:tcBorders>
              <w:left w:val="single" w:sz="4" w:space="0" w:color="auto"/>
            </w:tcBorders>
            <w:vAlign w:val="center"/>
            <w:hideMark/>
          </w:tcPr>
          <w:p w14:paraId="60B2009A" w14:textId="77777777" w:rsidR="00DD7D81" w:rsidRDefault="00DD7D81" w:rsidP="00FE012C">
            <w:pPr>
              <w:rPr>
                <w:rFonts w:ascii="Times New Roman" w:hAnsi="Times New Roman"/>
                <w:szCs w:val="20"/>
              </w:rPr>
            </w:pPr>
          </w:p>
        </w:tc>
      </w:tr>
      <w:tr w:rsidR="00AA6A22" w14:paraId="340FC54C" w14:textId="77777777" w:rsidTr="00AA6A22">
        <w:trPr>
          <w:trHeight w:val="300"/>
        </w:trPr>
        <w:tc>
          <w:tcPr>
            <w:tcW w:w="267" w:type="pct"/>
            <w:tcBorders>
              <w:top w:val="nil"/>
              <w:left w:val="single" w:sz="8" w:space="0" w:color="auto"/>
              <w:bottom w:val="single" w:sz="8" w:space="0" w:color="auto"/>
              <w:right w:val="single" w:sz="8" w:space="0" w:color="auto"/>
            </w:tcBorders>
          </w:tcPr>
          <w:p w14:paraId="21EE8C48" w14:textId="77777777" w:rsidR="00AA6A22" w:rsidRDefault="00AA6A22" w:rsidP="00FE012C">
            <w:pPr>
              <w:jc w:val="center"/>
              <w:rPr>
                <w:b/>
                <w:bCs/>
                <w:color w:val="000000"/>
                <w:szCs w:val="20"/>
              </w:rPr>
            </w:pPr>
            <w:r>
              <w:rPr>
                <w:b/>
                <w:bCs/>
                <w:color w:val="000000"/>
                <w:szCs w:val="20"/>
              </w:rPr>
              <w:t>a.</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885EE0" w14:textId="77777777" w:rsidR="00AA6A22" w:rsidRDefault="00AA6A22" w:rsidP="00FE012C">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25ACA479" w14:textId="77777777" w:rsidR="00AA6A22" w:rsidRDefault="00AA6A22" w:rsidP="00FE012C">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6B2E7B6A" w14:textId="77777777" w:rsidR="00AA6A22" w:rsidRDefault="00AA6A22" w:rsidP="00FE012C">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714179F5" w14:textId="77777777" w:rsidR="00AA6A22" w:rsidRDefault="00AA6A22" w:rsidP="00FE012C">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77F08DEF" w14:textId="77777777" w:rsidR="00AA6A22" w:rsidRDefault="00AA6A22" w:rsidP="00FE012C">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6281F33F" w14:textId="77777777" w:rsidR="00AA6A22" w:rsidRDefault="00AA6A22" w:rsidP="00FE012C">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E5DA79B" w14:textId="77777777" w:rsidR="00AA6A22" w:rsidRDefault="00AA6A22" w:rsidP="00FE012C">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59F3B87A" w14:textId="77777777" w:rsidR="00AA6A22" w:rsidRDefault="00AA6A22" w:rsidP="00FE012C">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75F911FC" w14:textId="77777777" w:rsidR="00AA6A22" w:rsidRDefault="00AA6A22" w:rsidP="00FE012C">
            <w:pPr>
              <w:rPr>
                <w:color w:val="000000"/>
              </w:rPr>
            </w:pPr>
          </w:p>
        </w:tc>
        <w:tc>
          <w:tcPr>
            <w:tcW w:w="14" w:type="pct"/>
            <w:tcBorders>
              <w:left w:val="single" w:sz="4" w:space="0" w:color="auto"/>
            </w:tcBorders>
            <w:vAlign w:val="center"/>
          </w:tcPr>
          <w:p w14:paraId="6F33DF70" w14:textId="77777777" w:rsidR="00AA6A22" w:rsidRDefault="00AA6A22" w:rsidP="00FE012C">
            <w:pPr>
              <w:rPr>
                <w:rFonts w:ascii="Times New Roman" w:hAnsi="Times New Roman"/>
                <w:szCs w:val="20"/>
              </w:rPr>
            </w:pPr>
          </w:p>
        </w:tc>
      </w:tr>
      <w:tr w:rsidR="00AA6A22" w14:paraId="17BD3F53" w14:textId="77777777" w:rsidTr="00AA6A22">
        <w:trPr>
          <w:trHeight w:val="300"/>
        </w:trPr>
        <w:tc>
          <w:tcPr>
            <w:tcW w:w="267" w:type="pct"/>
            <w:tcBorders>
              <w:top w:val="nil"/>
              <w:left w:val="single" w:sz="8" w:space="0" w:color="auto"/>
              <w:bottom w:val="single" w:sz="8" w:space="0" w:color="auto"/>
              <w:right w:val="single" w:sz="8" w:space="0" w:color="auto"/>
            </w:tcBorders>
          </w:tcPr>
          <w:p w14:paraId="5C10C6F4" w14:textId="77777777" w:rsidR="00AA6A22" w:rsidRDefault="00AA6A22" w:rsidP="00FE012C">
            <w:pPr>
              <w:jc w:val="center"/>
              <w:rPr>
                <w:b/>
                <w:bCs/>
                <w:color w:val="000000"/>
                <w:szCs w:val="20"/>
              </w:rPr>
            </w:pPr>
            <w:r>
              <w:rPr>
                <w:b/>
                <w:bCs/>
                <w:color w:val="000000"/>
                <w:szCs w:val="20"/>
              </w:rPr>
              <w:t>b.</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AAD7063" w14:textId="77777777" w:rsidR="00AA6A22" w:rsidRDefault="00AA6A22" w:rsidP="00FE012C">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3ABD2F1A" w14:textId="77777777" w:rsidR="00AA6A22" w:rsidRDefault="00AA6A22" w:rsidP="00FE012C">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06C4C793" w14:textId="77777777" w:rsidR="00AA6A22" w:rsidRDefault="00AA6A22" w:rsidP="00FE012C">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4628FEAF" w14:textId="77777777" w:rsidR="00AA6A22" w:rsidRDefault="00AA6A22" w:rsidP="00FE012C">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2DBF66D4" w14:textId="77777777" w:rsidR="00AA6A22" w:rsidRDefault="00AA6A22" w:rsidP="00FE012C">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22D89208" w14:textId="77777777" w:rsidR="00AA6A22" w:rsidRDefault="00AA6A22" w:rsidP="00FE012C">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69670D87" w14:textId="77777777" w:rsidR="00AA6A22" w:rsidRDefault="00AA6A22" w:rsidP="00FE012C">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317EDEF8" w14:textId="77777777" w:rsidR="00AA6A22" w:rsidRDefault="00AA6A22" w:rsidP="00FE012C">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6B3C8B49" w14:textId="77777777" w:rsidR="00AA6A22" w:rsidRDefault="00AA6A22" w:rsidP="00FE012C">
            <w:pPr>
              <w:rPr>
                <w:color w:val="000000"/>
              </w:rPr>
            </w:pPr>
          </w:p>
        </w:tc>
        <w:tc>
          <w:tcPr>
            <w:tcW w:w="14" w:type="pct"/>
            <w:tcBorders>
              <w:left w:val="single" w:sz="4" w:space="0" w:color="auto"/>
            </w:tcBorders>
            <w:vAlign w:val="center"/>
          </w:tcPr>
          <w:p w14:paraId="0CB85C65" w14:textId="77777777" w:rsidR="00AA6A22" w:rsidRDefault="00AA6A22" w:rsidP="00FE012C">
            <w:pPr>
              <w:rPr>
                <w:rFonts w:ascii="Times New Roman" w:hAnsi="Times New Roman"/>
                <w:szCs w:val="20"/>
              </w:rPr>
            </w:pPr>
          </w:p>
        </w:tc>
      </w:tr>
      <w:tr w:rsidR="00AA6A22" w14:paraId="1D3670E3" w14:textId="77777777" w:rsidTr="00AA6A22">
        <w:trPr>
          <w:trHeight w:val="300"/>
        </w:trPr>
        <w:tc>
          <w:tcPr>
            <w:tcW w:w="267" w:type="pct"/>
            <w:tcBorders>
              <w:top w:val="nil"/>
              <w:left w:val="single" w:sz="8" w:space="0" w:color="auto"/>
              <w:bottom w:val="single" w:sz="8" w:space="0" w:color="auto"/>
              <w:right w:val="single" w:sz="8" w:space="0" w:color="auto"/>
            </w:tcBorders>
          </w:tcPr>
          <w:p w14:paraId="52330235" w14:textId="77777777" w:rsidR="00AA6A22" w:rsidRDefault="00AA6A22" w:rsidP="00FE012C">
            <w:pPr>
              <w:jc w:val="center"/>
              <w:rPr>
                <w:b/>
                <w:bCs/>
                <w:color w:val="000000"/>
                <w:szCs w:val="20"/>
              </w:rPr>
            </w:pPr>
            <w:r>
              <w:rPr>
                <w:b/>
                <w:bCs/>
                <w:color w:val="000000"/>
                <w:szCs w:val="20"/>
              </w:rPr>
              <w:t>...</w:t>
            </w:r>
          </w:p>
        </w:tc>
        <w:tc>
          <w:tcPr>
            <w:tcW w:w="3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9E887CB" w14:textId="77777777" w:rsidR="00AA6A22" w:rsidRDefault="00AA6A22" w:rsidP="00FE012C">
            <w:pPr>
              <w:rPr>
                <w:b/>
                <w:bCs/>
                <w:color w:val="000000"/>
                <w:szCs w:val="20"/>
              </w:rPr>
            </w:pP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tcPr>
          <w:p w14:paraId="38AE36BC" w14:textId="77777777" w:rsidR="00AA6A22" w:rsidRDefault="00AA6A22" w:rsidP="00FE012C">
            <w:pPr>
              <w:ind w:firstLine="200"/>
              <w:rPr>
                <w:b/>
                <w:bCs/>
                <w:color w:val="000000"/>
                <w:szCs w:val="20"/>
              </w:rPr>
            </w:pPr>
          </w:p>
        </w:tc>
        <w:tc>
          <w:tcPr>
            <w:tcW w:w="293" w:type="pct"/>
            <w:tcBorders>
              <w:top w:val="nil"/>
              <w:left w:val="nil"/>
              <w:bottom w:val="single" w:sz="8" w:space="0" w:color="auto"/>
              <w:right w:val="single" w:sz="8" w:space="0" w:color="auto"/>
            </w:tcBorders>
            <w:tcMar>
              <w:top w:w="0" w:type="dxa"/>
              <w:left w:w="108" w:type="dxa"/>
              <w:bottom w:w="0" w:type="dxa"/>
              <w:right w:w="108" w:type="dxa"/>
            </w:tcMar>
            <w:vAlign w:val="center"/>
          </w:tcPr>
          <w:p w14:paraId="0E76A8C9" w14:textId="77777777" w:rsidR="00AA6A22" w:rsidRDefault="00AA6A22" w:rsidP="00FE012C">
            <w:pPr>
              <w:ind w:firstLine="200"/>
              <w:rPr>
                <w:b/>
                <w:bCs/>
                <w:color w:val="000000"/>
                <w:szCs w:val="20"/>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tcPr>
          <w:p w14:paraId="7935DC5E" w14:textId="77777777" w:rsidR="00AA6A22" w:rsidRDefault="00AA6A22" w:rsidP="00FE012C">
            <w:pPr>
              <w:ind w:firstLine="200"/>
              <w:rPr>
                <w:b/>
                <w:bCs/>
                <w:color w:val="000000"/>
                <w:szCs w:val="20"/>
              </w:rPr>
            </w:pPr>
          </w:p>
        </w:tc>
        <w:tc>
          <w:tcPr>
            <w:tcW w:w="491" w:type="pct"/>
            <w:tcBorders>
              <w:top w:val="nil"/>
              <w:left w:val="nil"/>
              <w:bottom w:val="single" w:sz="8" w:space="0" w:color="auto"/>
              <w:right w:val="single" w:sz="8" w:space="0" w:color="auto"/>
            </w:tcBorders>
            <w:tcMar>
              <w:top w:w="0" w:type="dxa"/>
              <w:left w:w="108" w:type="dxa"/>
              <w:bottom w:w="0" w:type="dxa"/>
              <w:right w:w="108" w:type="dxa"/>
            </w:tcMar>
            <w:vAlign w:val="center"/>
          </w:tcPr>
          <w:p w14:paraId="2253E894" w14:textId="77777777" w:rsidR="00AA6A22" w:rsidRDefault="00AA6A22" w:rsidP="00FE012C">
            <w:pPr>
              <w:ind w:firstLine="200"/>
              <w:jc w:val="right"/>
              <w:rPr>
                <w:color w:val="000000"/>
                <w:szCs w:val="20"/>
              </w:rPr>
            </w:pPr>
          </w:p>
        </w:tc>
        <w:tc>
          <w:tcPr>
            <w:tcW w:w="211" w:type="pct"/>
            <w:tcBorders>
              <w:top w:val="nil"/>
              <w:left w:val="nil"/>
              <w:bottom w:val="single" w:sz="8" w:space="0" w:color="auto"/>
              <w:right w:val="single" w:sz="8" w:space="0" w:color="auto"/>
            </w:tcBorders>
            <w:tcMar>
              <w:top w:w="0" w:type="dxa"/>
              <w:left w:w="108" w:type="dxa"/>
              <w:bottom w:w="0" w:type="dxa"/>
              <w:right w:w="108" w:type="dxa"/>
            </w:tcMar>
            <w:vAlign w:val="center"/>
          </w:tcPr>
          <w:p w14:paraId="080E34EF" w14:textId="77777777" w:rsidR="00AA6A22" w:rsidRDefault="00AA6A22" w:rsidP="00FE012C">
            <w:pPr>
              <w:ind w:firstLine="200"/>
              <w:rPr>
                <w:b/>
                <w:bCs/>
                <w:color w:val="000000"/>
                <w:szCs w:val="20"/>
              </w:rPr>
            </w:pPr>
          </w:p>
        </w:tc>
        <w:tc>
          <w:tcPr>
            <w:tcW w:w="483"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24116D06" w14:textId="77777777" w:rsidR="00AA6A22" w:rsidRDefault="00AA6A22" w:rsidP="00FE012C">
            <w:pPr>
              <w:rPr>
                <w:color w:val="000000"/>
              </w:rPr>
            </w:pPr>
          </w:p>
        </w:tc>
        <w:tc>
          <w:tcPr>
            <w:tcW w:w="514" w:type="pct"/>
            <w:tcBorders>
              <w:top w:val="nil"/>
              <w:left w:val="nil"/>
              <w:bottom w:val="single" w:sz="8" w:space="0" w:color="auto"/>
              <w:right w:val="single" w:sz="8" w:space="0" w:color="auto"/>
            </w:tcBorders>
            <w:noWrap/>
            <w:tcMar>
              <w:top w:w="0" w:type="dxa"/>
              <w:left w:w="108" w:type="dxa"/>
              <w:bottom w:w="0" w:type="dxa"/>
              <w:right w:w="108" w:type="dxa"/>
            </w:tcMar>
            <w:vAlign w:val="bottom"/>
          </w:tcPr>
          <w:p w14:paraId="4B903B7F" w14:textId="77777777" w:rsidR="00AA6A22" w:rsidRDefault="00AA6A22" w:rsidP="00FE012C">
            <w:pPr>
              <w:rPr>
                <w:color w:val="000000"/>
              </w:rPr>
            </w:pPr>
          </w:p>
        </w:tc>
        <w:tc>
          <w:tcPr>
            <w:tcW w:w="1255" w:type="pct"/>
            <w:gridSpan w:val="2"/>
            <w:tcBorders>
              <w:top w:val="nil"/>
              <w:left w:val="nil"/>
              <w:bottom w:val="single" w:sz="8" w:space="0" w:color="auto"/>
              <w:right w:val="single" w:sz="4" w:space="0" w:color="auto"/>
            </w:tcBorders>
            <w:noWrap/>
            <w:tcMar>
              <w:top w:w="0" w:type="dxa"/>
              <w:left w:w="108" w:type="dxa"/>
              <w:bottom w:w="0" w:type="dxa"/>
              <w:right w:w="108" w:type="dxa"/>
            </w:tcMar>
            <w:vAlign w:val="bottom"/>
          </w:tcPr>
          <w:p w14:paraId="77475971" w14:textId="77777777" w:rsidR="00AA6A22" w:rsidRDefault="00AA6A22" w:rsidP="00FE012C">
            <w:pPr>
              <w:rPr>
                <w:color w:val="000000"/>
              </w:rPr>
            </w:pPr>
          </w:p>
        </w:tc>
        <w:tc>
          <w:tcPr>
            <w:tcW w:w="14" w:type="pct"/>
            <w:tcBorders>
              <w:left w:val="single" w:sz="4" w:space="0" w:color="auto"/>
            </w:tcBorders>
            <w:vAlign w:val="center"/>
          </w:tcPr>
          <w:p w14:paraId="073F29E2" w14:textId="77777777" w:rsidR="00AA6A22" w:rsidRDefault="00AA6A22" w:rsidP="00FE012C">
            <w:pPr>
              <w:rPr>
                <w:rFonts w:ascii="Times New Roman" w:hAnsi="Times New Roman"/>
                <w:szCs w:val="20"/>
              </w:rPr>
            </w:pPr>
          </w:p>
        </w:tc>
      </w:tr>
      <w:tr w:rsidR="00AA6A22" w14:paraId="1D97DC01" w14:textId="77777777" w:rsidTr="00AA6A22">
        <w:trPr>
          <w:trHeight w:val="655"/>
        </w:trPr>
        <w:tc>
          <w:tcPr>
            <w:tcW w:w="267" w:type="pct"/>
            <w:tcBorders>
              <w:top w:val="nil"/>
              <w:left w:val="single" w:sz="8" w:space="0" w:color="auto"/>
              <w:bottom w:val="single" w:sz="8" w:space="0" w:color="auto"/>
              <w:right w:val="single" w:sz="4" w:space="0" w:color="auto"/>
            </w:tcBorders>
            <w:shd w:val="clear" w:color="auto" w:fill="ACB9CA" w:themeFill="text2" w:themeFillTint="66"/>
            <w:vAlign w:val="center"/>
          </w:tcPr>
          <w:p w14:paraId="524092BC" w14:textId="352DAE58" w:rsidR="00AA6A22" w:rsidRDefault="00DD7D81" w:rsidP="00AA6A22">
            <w:pPr>
              <w:jc w:val="center"/>
              <w:rPr>
                <w:b/>
                <w:bCs/>
                <w:color w:val="000000"/>
                <w:szCs w:val="20"/>
              </w:rPr>
            </w:pPr>
            <w:r>
              <w:rPr>
                <w:b/>
                <w:bCs/>
                <w:color w:val="000000"/>
                <w:szCs w:val="20"/>
              </w:rPr>
              <w:t>C</w:t>
            </w:r>
            <w:r w:rsidR="00AA6A22">
              <w:rPr>
                <w:b/>
                <w:bCs/>
                <w:color w:val="000000"/>
                <w:szCs w:val="20"/>
              </w:rPr>
              <w:t>.</w:t>
            </w:r>
          </w:p>
        </w:tc>
        <w:tc>
          <w:tcPr>
            <w:tcW w:w="1218" w:type="pct"/>
            <w:gridSpan w:val="3"/>
            <w:tcBorders>
              <w:top w:val="nil"/>
              <w:left w:val="single" w:sz="8" w:space="0" w:color="auto"/>
              <w:bottom w:val="single" w:sz="8" w:space="0" w:color="auto"/>
              <w:right w:val="single" w:sz="4" w:space="0" w:color="auto"/>
            </w:tcBorders>
            <w:shd w:val="clear" w:color="auto" w:fill="ACB9CA" w:themeFill="text2" w:themeFillTint="66"/>
            <w:tcMar>
              <w:top w:w="0" w:type="dxa"/>
              <w:left w:w="108" w:type="dxa"/>
              <w:bottom w:w="0" w:type="dxa"/>
              <w:right w:w="108" w:type="dxa"/>
            </w:tcMar>
            <w:vAlign w:val="center"/>
            <w:hideMark/>
          </w:tcPr>
          <w:p w14:paraId="124A06A0" w14:textId="77777777" w:rsidR="00AA6A22" w:rsidRPr="00021A4B" w:rsidRDefault="00AA6A22" w:rsidP="00AA6A22">
            <w:pPr>
              <w:rPr>
                <w:b/>
                <w:bCs/>
                <w:color w:val="000000"/>
                <w:szCs w:val="20"/>
              </w:rPr>
            </w:pPr>
            <w:r w:rsidRPr="00021A4B">
              <w:rPr>
                <w:b/>
                <w:bCs/>
                <w:color w:val="000000"/>
                <w:szCs w:val="20"/>
              </w:rPr>
              <w:t>Cheltuieli neeligibile </w:t>
            </w:r>
          </w:p>
        </w:tc>
        <w:tc>
          <w:tcPr>
            <w:tcW w:w="547" w:type="pct"/>
            <w:tcBorders>
              <w:top w:val="nil"/>
              <w:left w:val="single" w:sz="8" w:space="0" w:color="auto"/>
              <w:bottom w:val="single" w:sz="8" w:space="0" w:color="auto"/>
              <w:right w:val="single" w:sz="4" w:space="0" w:color="auto"/>
            </w:tcBorders>
            <w:shd w:val="clear" w:color="auto" w:fill="ACB9CA" w:themeFill="text2" w:themeFillTint="66"/>
            <w:vAlign w:val="center"/>
          </w:tcPr>
          <w:p w14:paraId="3CECD0D0" w14:textId="77777777" w:rsidR="00AA6A22" w:rsidRPr="00021A4B" w:rsidRDefault="00AA6A22" w:rsidP="00AA6A22">
            <w:pPr>
              <w:rPr>
                <w:b/>
                <w:bCs/>
                <w:color w:val="000000"/>
                <w:szCs w:val="20"/>
              </w:rPr>
            </w:pPr>
          </w:p>
        </w:tc>
        <w:tc>
          <w:tcPr>
            <w:tcW w:w="49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6413873D" w14:textId="77777777" w:rsidR="00AA6A22" w:rsidRPr="00021A4B" w:rsidRDefault="00AA6A22" w:rsidP="00AA6A22">
            <w:pPr>
              <w:rPr>
                <w:b/>
                <w:bCs/>
                <w:color w:val="000000"/>
                <w:szCs w:val="20"/>
              </w:rPr>
            </w:pPr>
          </w:p>
        </w:tc>
        <w:tc>
          <w:tcPr>
            <w:tcW w:w="211" w:type="pct"/>
            <w:tcBorders>
              <w:top w:val="nil"/>
              <w:left w:val="single" w:sz="8" w:space="0" w:color="auto"/>
              <w:bottom w:val="single" w:sz="8" w:space="0" w:color="auto"/>
              <w:right w:val="single" w:sz="4" w:space="0" w:color="auto"/>
            </w:tcBorders>
            <w:shd w:val="clear" w:color="auto" w:fill="ACB9CA" w:themeFill="text2" w:themeFillTint="66"/>
            <w:vAlign w:val="center"/>
          </w:tcPr>
          <w:p w14:paraId="5C381A88" w14:textId="77777777" w:rsidR="00AA6A22" w:rsidRPr="00021A4B" w:rsidRDefault="00AA6A22" w:rsidP="00AA6A22">
            <w:pPr>
              <w:rPr>
                <w:b/>
                <w:bCs/>
                <w:color w:val="000000"/>
                <w:szCs w:val="20"/>
              </w:rPr>
            </w:pPr>
          </w:p>
        </w:tc>
        <w:tc>
          <w:tcPr>
            <w:tcW w:w="483" w:type="pct"/>
            <w:tcBorders>
              <w:top w:val="nil"/>
              <w:left w:val="single" w:sz="8" w:space="0" w:color="auto"/>
              <w:bottom w:val="single" w:sz="8" w:space="0" w:color="auto"/>
              <w:right w:val="single" w:sz="4" w:space="0" w:color="auto"/>
            </w:tcBorders>
            <w:shd w:val="clear" w:color="auto" w:fill="ACB9CA" w:themeFill="text2" w:themeFillTint="66"/>
            <w:vAlign w:val="center"/>
          </w:tcPr>
          <w:p w14:paraId="6F5EB868" w14:textId="7215E5F4" w:rsidR="00AA6A22" w:rsidRPr="00021A4B" w:rsidRDefault="00AA6A22" w:rsidP="00AA6A22">
            <w:pPr>
              <w:rPr>
                <w:b/>
                <w:bCs/>
                <w:color w:val="000000"/>
                <w:szCs w:val="20"/>
              </w:rPr>
            </w:pPr>
            <w:r>
              <w:rPr>
                <w:b/>
                <w:bCs/>
                <w:color w:val="000000"/>
              </w:rPr>
              <w:t xml:space="preserve"> </w:t>
            </w:r>
            <w:r w:rsidRPr="000273E0">
              <w:rPr>
                <w:b/>
                <w:bCs/>
                <w:color w:val="000000"/>
              </w:rPr>
              <w:t>Σ</w:t>
            </w:r>
            <w:r>
              <w:rPr>
                <w:b/>
                <w:bCs/>
                <w:color w:val="000000"/>
              </w:rPr>
              <w:t>(Partener 1 + Partener 2+...)</w:t>
            </w:r>
          </w:p>
        </w:tc>
        <w:tc>
          <w:tcPr>
            <w:tcW w:w="514" w:type="pct"/>
            <w:tcBorders>
              <w:top w:val="nil"/>
              <w:left w:val="single" w:sz="8" w:space="0" w:color="auto"/>
              <w:bottom w:val="single" w:sz="8" w:space="0" w:color="auto"/>
              <w:right w:val="single" w:sz="4" w:space="0" w:color="auto"/>
            </w:tcBorders>
            <w:shd w:val="clear" w:color="auto" w:fill="ACB9CA" w:themeFill="text2" w:themeFillTint="66"/>
            <w:vAlign w:val="center"/>
          </w:tcPr>
          <w:p w14:paraId="1FD5684B" w14:textId="7B27220A" w:rsidR="00AA6A22" w:rsidRPr="00021A4B" w:rsidRDefault="00AA6A22" w:rsidP="00AA6A22">
            <w:pPr>
              <w:rPr>
                <w:b/>
                <w:bCs/>
                <w:color w:val="000000"/>
                <w:szCs w:val="20"/>
              </w:rPr>
            </w:pPr>
            <w:r>
              <w:rPr>
                <w:b/>
                <w:bCs/>
                <w:color w:val="000000"/>
              </w:rPr>
              <w:t xml:space="preserve"> </w:t>
            </w:r>
            <w:r w:rsidRPr="000273E0">
              <w:rPr>
                <w:b/>
                <w:bCs/>
                <w:color w:val="000000"/>
              </w:rPr>
              <w:t>Σ</w:t>
            </w:r>
            <w:r>
              <w:rPr>
                <w:b/>
                <w:bCs/>
                <w:color w:val="000000"/>
              </w:rPr>
              <w:t>(Partener 1 + Partener 2+...)</w:t>
            </w:r>
          </w:p>
        </w:tc>
        <w:tc>
          <w:tcPr>
            <w:tcW w:w="1255" w:type="pct"/>
            <w:gridSpan w:val="2"/>
            <w:tcBorders>
              <w:top w:val="nil"/>
              <w:left w:val="single" w:sz="8" w:space="0" w:color="auto"/>
              <w:bottom w:val="single" w:sz="8" w:space="0" w:color="auto"/>
              <w:right w:val="single" w:sz="4" w:space="0" w:color="auto"/>
            </w:tcBorders>
            <w:shd w:val="clear" w:color="auto" w:fill="ACB9CA" w:themeFill="text2" w:themeFillTint="66"/>
            <w:vAlign w:val="center"/>
          </w:tcPr>
          <w:p w14:paraId="590EB81F" w14:textId="0A5835E8" w:rsidR="00AA6A22" w:rsidRPr="00021A4B" w:rsidRDefault="00AA6A22" w:rsidP="00AA6A22">
            <w:pPr>
              <w:rPr>
                <w:b/>
                <w:bCs/>
                <w:color w:val="000000"/>
                <w:szCs w:val="20"/>
              </w:rPr>
            </w:pPr>
            <w:r>
              <w:rPr>
                <w:b/>
                <w:bCs/>
                <w:color w:val="000000"/>
              </w:rPr>
              <w:t xml:space="preserve"> </w:t>
            </w:r>
            <w:r w:rsidRPr="000273E0">
              <w:rPr>
                <w:b/>
                <w:bCs/>
                <w:color w:val="000000"/>
              </w:rPr>
              <w:t>Σ</w:t>
            </w:r>
            <w:r>
              <w:rPr>
                <w:b/>
                <w:bCs/>
                <w:color w:val="000000"/>
              </w:rPr>
              <w:t>(Partener 1 + Partener 2+...)</w:t>
            </w:r>
          </w:p>
        </w:tc>
        <w:tc>
          <w:tcPr>
            <w:tcW w:w="14" w:type="pct"/>
            <w:tcBorders>
              <w:left w:val="single" w:sz="4" w:space="0" w:color="auto"/>
            </w:tcBorders>
            <w:vAlign w:val="center"/>
            <w:hideMark/>
          </w:tcPr>
          <w:p w14:paraId="24BA63EA" w14:textId="77777777" w:rsidR="00AA6A22" w:rsidRDefault="00AA6A22" w:rsidP="00AA6A22">
            <w:pPr>
              <w:rPr>
                <w:rFonts w:ascii="Times New Roman" w:hAnsi="Times New Roman"/>
                <w:szCs w:val="20"/>
              </w:rPr>
            </w:pPr>
          </w:p>
        </w:tc>
      </w:tr>
      <w:tr w:rsidR="00DD7D81" w14:paraId="5800AB10" w14:textId="77777777" w:rsidTr="00DD7D81">
        <w:trPr>
          <w:trHeight w:val="300"/>
        </w:trPr>
        <w:tc>
          <w:tcPr>
            <w:tcW w:w="2734" w:type="pct"/>
            <w:gridSpan w:val="7"/>
            <w:tcBorders>
              <w:top w:val="nil"/>
              <w:left w:val="single" w:sz="8" w:space="0" w:color="auto"/>
              <w:bottom w:val="single" w:sz="8" w:space="0" w:color="auto"/>
              <w:right w:val="single" w:sz="8" w:space="0" w:color="auto"/>
            </w:tcBorders>
            <w:shd w:val="clear" w:color="auto" w:fill="E5EAEF"/>
          </w:tcPr>
          <w:p w14:paraId="7F4FA944" w14:textId="77777777" w:rsidR="00DD7D81" w:rsidRDefault="00DD7D81" w:rsidP="00DD7D81">
            <w:pPr>
              <w:ind w:left="165"/>
              <w:rPr>
                <w:b/>
                <w:bCs/>
                <w:color w:val="000000"/>
                <w:szCs w:val="20"/>
              </w:rPr>
            </w:pPr>
            <w:r>
              <w:rPr>
                <w:b/>
                <w:bCs/>
                <w:color w:val="000000"/>
                <w:szCs w:val="20"/>
              </w:rPr>
              <w:t>Partener 1</w:t>
            </w:r>
          </w:p>
        </w:tc>
        <w:tc>
          <w:tcPr>
            <w:tcW w:w="483" w:type="pct"/>
            <w:tcBorders>
              <w:top w:val="nil"/>
              <w:left w:val="single" w:sz="8" w:space="0" w:color="auto"/>
              <w:bottom w:val="single" w:sz="8" w:space="0" w:color="auto"/>
              <w:right w:val="single" w:sz="8" w:space="0" w:color="auto"/>
            </w:tcBorders>
            <w:shd w:val="clear" w:color="auto" w:fill="E5EAEF"/>
            <w:vAlign w:val="center"/>
          </w:tcPr>
          <w:p w14:paraId="2E1D9F33" w14:textId="50945ABA" w:rsidR="00DD7D81" w:rsidRDefault="00DD7D81" w:rsidP="00FE012C">
            <w:pPr>
              <w:rPr>
                <w:b/>
                <w:bCs/>
                <w:color w:val="000000"/>
              </w:rPr>
            </w:pPr>
            <w:r>
              <w:rPr>
                <w:b/>
                <w:bCs/>
                <w:color w:val="000000"/>
              </w:rPr>
              <w:t xml:space="preserve"> </w:t>
            </w:r>
          </w:p>
        </w:tc>
        <w:tc>
          <w:tcPr>
            <w:tcW w:w="514" w:type="pct"/>
            <w:tcBorders>
              <w:top w:val="nil"/>
              <w:left w:val="single" w:sz="8" w:space="0" w:color="auto"/>
              <w:bottom w:val="single" w:sz="8" w:space="0" w:color="auto"/>
              <w:right w:val="single" w:sz="8" w:space="0" w:color="auto"/>
            </w:tcBorders>
            <w:shd w:val="clear" w:color="auto" w:fill="000000" w:themeFill="text1"/>
            <w:vAlign w:val="center"/>
          </w:tcPr>
          <w:p w14:paraId="417126FE" w14:textId="77777777" w:rsidR="00DD7D81"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255" w:type="pct"/>
            <w:gridSpan w:val="2"/>
            <w:tcBorders>
              <w:top w:val="nil"/>
              <w:left w:val="single" w:sz="8" w:space="0" w:color="auto"/>
              <w:bottom w:val="single" w:sz="8" w:space="0" w:color="auto"/>
              <w:right w:val="single" w:sz="4" w:space="0" w:color="auto"/>
            </w:tcBorders>
            <w:shd w:val="clear" w:color="auto" w:fill="000000" w:themeFill="text1"/>
            <w:vAlign w:val="center"/>
          </w:tcPr>
          <w:p w14:paraId="2CF1B258" w14:textId="77777777" w:rsidR="00DD7D81"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4" w:type="pct"/>
            <w:tcBorders>
              <w:left w:val="single" w:sz="4" w:space="0" w:color="auto"/>
            </w:tcBorders>
            <w:vAlign w:val="center"/>
          </w:tcPr>
          <w:p w14:paraId="4F53AC2A" w14:textId="77777777" w:rsidR="00DD7D81" w:rsidRDefault="00DD7D81" w:rsidP="00FE012C">
            <w:pPr>
              <w:rPr>
                <w:rFonts w:ascii="Times New Roman" w:hAnsi="Times New Roman"/>
                <w:szCs w:val="20"/>
              </w:rPr>
            </w:pPr>
          </w:p>
        </w:tc>
      </w:tr>
      <w:tr w:rsidR="00DD7D81" w14:paraId="279E2CB6" w14:textId="77777777" w:rsidTr="00DD7D81">
        <w:trPr>
          <w:trHeight w:val="385"/>
        </w:trPr>
        <w:tc>
          <w:tcPr>
            <w:tcW w:w="2734" w:type="pct"/>
            <w:gridSpan w:val="7"/>
            <w:tcBorders>
              <w:top w:val="nil"/>
              <w:left w:val="single" w:sz="8" w:space="0" w:color="auto"/>
              <w:bottom w:val="single" w:sz="8" w:space="0" w:color="auto"/>
              <w:right w:val="single" w:sz="8" w:space="0" w:color="auto"/>
            </w:tcBorders>
            <w:shd w:val="clear" w:color="auto" w:fill="E3E8ED"/>
          </w:tcPr>
          <w:p w14:paraId="7718111C" w14:textId="7518B994" w:rsidR="00DD7D81" w:rsidRDefault="00DD7D81" w:rsidP="00DD7D81">
            <w:pPr>
              <w:ind w:left="165"/>
              <w:rPr>
                <w:color w:val="000000"/>
              </w:rPr>
            </w:pPr>
            <w:r>
              <w:rPr>
                <w:b/>
                <w:bCs/>
                <w:color w:val="000000"/>
                <w:szCs w:val="20"/>
              </w:rPr>
              <w:t>Partener 2</w:t>
            </w:r>
            <w:r>
              <w:rPr>
                <w:color w:val="000000"/>
              </w:rPr>
              <w:t> </w:t>
            </w:r>
          </w:p>
        </w:tc>
        <w:tc>
          <w:tcPr>
            <w:tcW w:w="483" w:type="pct"/>
            <w:tcBorders>
              <w:top w:val="nil"/>
              <w:left w:val="single" w:sz="8" w:space="0" w:color="auto"/>
              <w:bottom w:val="single" w:sz="8" w:space="0" w:color="auto"/>
              <w:right w:val="single" w:sz="8" w:space="0" w:color="auto"/>
            </w:tcBorders>
            <w:shd w:val="clear" w:color="auto" w:fill="E3E8ED"/>
            <w:vAlign w:val="center"/>
          </w:tcPr>
          <w:p w14:paraId="715556FB" w14:textId="66696410" w:rsidR="00DD7D81" w:rsidRPr="000273E0" w:rsidRDefault="00DD7D81" w:rsidP="00FE012C">
            <w:pPr>
              <w:rPr>
                <w:b/>
                <w:bCs/>
                <w:color w:val="000000"/>
              </w:rPr>
            </w:pPr>
          </w:p>
        </w:tc>
        <w:tc>
          <w:tcPr>
            <w:tcW w:w="514" w:type="pct"/>
            <w:tcBorders>
              <w:top w:val="nil"/>
              <w:left w:val="single" w:sz="8" w:space="0" w:color="auto"/>
              <w:bottom w:val="single" w:sz="8" w:space="0" w:color="auto"/>
              <w:right w:val="single" w:sz="8" w:space="0" w:color="auto"/>
            </w:tcBorders>
            <w:shd w:val="clear" w:color="auto" w:fill="000000" w:themeFill="text1"/>
            <w:vAlign w:val="center"/>
          </w:tcPr>
          <w:p w14:paraId="71F6C61B" w14:textId="77777777" w:rsidR="00DD7D81" w:rsidRPr="000273E0"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255" w:type="pct"/>
            <w:gridSpan w:val="2"/>
            <w:tcBorders>
              <w:top w:val="nil"/>
              <w:left w:val="single" w:sz="8" w:space="0" w:color="auto"/>
              <w:bottom w:val="single" w:sz="8" w:space="0" w:color="auto"/>
              <w:right w:val="single" w:sz="4" w:space="0" w:color="auto"/>
            </w:tcBorders>
            <w:shd w:val="clear" w:color="auto" w:fill="000000" w:themeFill="text1"/>
            <w:vAlign w:val="center"/>
          </w:tcPr>
          <w:p w14:paraId="231ADB71" w14:textId="77777777" w:rsidR="00DD7D81" w:rsidRPr="007F0470" w:rsidRDefault="00DD7D81" w:rsidP="00FE012C">
            <w:pPr>
              <w:rPr>
                <w:b/>
                <w:bCs/>
                <w:color w:val="000000"/>
              </w:rPr>
            </w:pPr>
            <w:r>
              <w:rPr>
                <w:b/>
                <w:bCs/>
                <w:color w:val="000000"/>
              </w:rPr>
              <w:t xml:space="preserve"> </w:t>
            </w:r>
            <w:r w:rsidRPr="000273E0">
              <w:rPr>
                <w:b/>
                <w:bCs/>
                <w:color w:val="000000"/>
              </w:rPr>
              <w:t>Σ</w:t>
            </w:r>
            <w:r>
              <w:rPr>
                <w:b/>
                <w:bCs/>
                <w:color w:val="000000"/>
              </w:rPr>
              <w:t>(a+b+...)</w:t>
            </w:r>
          </w:p>
        </w:tc>
        <w:tc>
          <w:tcPr>
            <w:tcW w:w="14" w:type="pct"/>
            <w:tcBorders>
              <w:left w:val="single" w:sz="4" w:space="0" w:color="auto"/>
            </w:tcBorders>
            <w:vAlign w:val="center"/>
            <w:hideMark/>
          </w:tcPr>
          <w:p w14:paraId="58614B9A" w14:textId="77777777" w:rsidR="00DD7D81" w:rsidRDefault="00DD7D81" w:rsidP="00FE012C">
            <w:pPr>
              <w:rPr>
                <w:rFonts w:ascii="Times New Roman" w:hAnsi="Times New Roman"/>
                <w:szCs w:val="20"/>
              </w:rPr>
            </w:pPr>
          </w:p>
        </w:tc>
      </w:tr>
      <w:tr w:rsidR="00BF4938" w14:paraId="672E7B99" w14:textId="77777777" w:rsidTr="00AA6A22">
        <w:trPr>
          <w:gridAfter w:val="1"/>
          <w:wAfter w:w="14" w:type="pct"/>
          <w:trHeight w:val="300"/>
        </w:trPr>
        <w:tc>
          <w:tcPr>
            <w:tcW w:w="1192" w:type="pct"/>
            <w:gridSpan w:val="3"/>
            <w:tcBorders>
              <w:top w:val="nil"/>
              <w:left w:val="single" w:sz="8" w:space="0" w:color="auto"/>
              <w:bottom w:val="single" w:sz="8" w:space="0" w:color="auto"/>
              <w:right w:val="single" w:sz="8" w:space="0" w:color="auto"/>
            </w:tcBorders>
            <w:shd w:val="clear" w:color="auto" w:fill="ACB9CA" w:themeFill="text2" w:themeFillTint="66"/>
          </w:tcPr>
          <w:p w14:paraId="498E62FB" w14:textId="62AFBC84" w:rsidR="00BF4938" w:rsidRDefault="00BF4938" w:rsidP="00BF4938">
            <w:pPr>
              <w:rPr>
                <w:color w:val="000000"/>
                <w:szCs w:val="20"/>
              </w:rPr>
            </w:pPr>
            <w:r>
              <w:rPr>
                <w:b/>
                <w:bCs/>
                <w:color w:val="000000"/>
                <w:szCs w:val="20"/>
              </w:rPr>
              <w:t>TOTAL (A+B</w:t>
            </w:r>
            <w:r w:rsidR="006B77F5">
              <w:rPr>
                <w:b/>
                <w:bCs/>
                <w:color w:val="000000"/>
                <w:szCs w:val="20"/>
              </w:rPr>
              <w:t>+C</w:t>
            </w:r>
            <w:r>
              <w:rPr>
                <w:b/>
                <w:bCs/>
                <w:color w:val="000000"/>
                <w:szCs w:val="20"/>
              </w:rPr>
              <w:t>)</w:t>
            </w:r>
            <w:r>
              <w:rPr>
                <w:color w:val="000000"/>
                <w:szCs w:val="20"/>
              </w:rPr>
              <w:t> </w:t>
            </w:r>
          </w:p>
        </w:tc>
        <w:tc>
          <w:tcPr>
            <w:tcW w:w="293" w:type="pct"/>
            <w:tcBorders>
              <w:top w:val="nil"/>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76781D15" w14:textId="77777777" w:rsidR="00BF4938" w:rsidRDefault="00BF4938" w:rsidP="00BF4938">
            <w:pPr>
              <w:jc w:val="right"/>
              <w:rPr>
                <w:color w:val="000000"/>
                <w:szCs w:val="20"/>
              </w:rPr>
            </w:pPr>
            <w:r>
              <w:rPr>
                <w:color w:val="000000"/>
                <w:szCs w:val="20"/>
              </w:rPr>
              <w:t> </w:t>
            </w:r>
          </w:p>
        </w:tc>
        <w:tc>
          <w:tcPr>
            <w:tcW w:w="547" w:type="pct"/>
            <w:tcBorders>
              <w:top w:val="nil"/>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7900B007" w14:textId="77777777" w:rsidR="00BF4938" w:rsidRDefault="00BF4938" w:rsidP="00BF4938">
            <w:pPr>
              <w:jc w:val="right"/>
              <w:rPr>
                <w:color w:val="000000"/>
                <w:szCs w:val="20"/>
              </w:rPr>
            </w:pPr>
            <w:r>
              <w:rPr>
                <w:color w:val="000000"/>
                <w:szCs w:val="20"/>
              </w:rPr>
              <w:t> </w:t>
            </w:r>
          </w:p>
        </w:tc>
        <w:tc>
          <w:tcPr>
            <w:tcW w:w="491" w:type="pct"/>
            <w:tcBorders>
              <w:top w:val="nil"/>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2A6DF10F" w14:textId="77777777" w:rsidR="00BF4938" w:rsidRDefault="00BF4938" w:rsidP="00BF4938">
            <w:pPr>
              <w:ind w:firstLine="200"/>
              <w:jc w:val="right"/>
              <w:rPr>
                <w:color w:val="000000"/>
                <w:szCs w:val="20"/>
              </w:rPr>
            </w:pPr>
            <w:r>
              <w:rPr>
                <w:color w:val="000000"/>
                <w:szCs w:val="20"/>
              </w:rPr>
              <w:t> </w:t>
            </w:r>
          </w:p>
        </w:tc>
        <w:tc>
          <w:tcPr>
            <w:tcW w:w="211" w:type="pct"/>
            <w:tcBorders>
              <w:top w:val="nil"/>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56C5914F" w14:textId="77777777" w:rsidR="00BF4938" w:rsidRDefault="00BF4938" w:rsidP="00BF4938">
            <w:pPr>
              <w:jc w:val="right"/>
              <w:rPr>
                <w:color w:val="000000"/>
                <w:szCs w:val="20"/>
              </w:rPr>
            </w:pPr>
            <w:r>
              <w:rPr>
                <w:color w:val="000000"/>
                <w:szCs w:val="20"/>
              </w:rPr>
              <w:t> </w:t>
            </w:r>
          </w:p>
        </w:tc>
        <w:tc>
          <w:tcPr>
            <w:tcW w:w="483" w:type="pct"/>
            <w:tcBorders>
              <w:top w:val="nil"/>
              <w:left w:val="nil"/>
              <w:bottom w:val="single" w:sz="8" w:space="0" w:color="auto"/>
              <w:right w:val="single" w:sz="8" w:space="0" w:color="auto"/>
            </w:tcBorders>
            <w:shd w:val="clear" w:color="auto" w:fill="ACB9CA" w:themeFill="text2" w:themeFillTint="66"/>
            <w:noWrap/>
            <w:tcMar>
              <w:top w:w="0" w:type="dxa"/>
              <w:left w:w="108" w:type="dxa"/>
              <w:bottom w:w="0" w:type="dxa"/>
              <w:right w:w="108" w:type="dxa"/>
            </w:tcMar>
            <w:vAlign w:val="bottom"/>
            <w:hideMark/>
          </w:tcPr>
          <w:p w14:paraId="74645AC3" w14:textId="77777777" w:rsidR="00BF4938" w:rsidRDefault="00BF4938" w:rsidP="00BF4938">
            <w:pPr>
              <w:rPr>
                <w:rFonts w:ascii="Calibri" w:hAnsi="Calibri"/>
                <w:color w:val="000000"/>
                <w:sz w:val="22"/>
                <w:szCs w:val="22"/>
              </w:rPr>
            </w:pPr>
            <w:r>
              <w:rPr>
                <w:color w:val="000000"/>
              </w:rPr>
              <w:t> </w:t>
            </w:r>
          </w:p>
        </w:tc>
        <w:tc>
          <w:tcPr>
            <w:tcW w:w="514" w:type="pct"/>
            <w:tcBorders>
              <w:top w:val="nil"/>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48FAED97" w14:textId="77777777" w:rsidR="00BF4938" w:rsidRDefault="00BF4938" w:rsidP="00BF4938">
            <w:pPr>
              <w:jc w:val="right"/>
              <w:rPr>
                <w:color w:val="000000"/>
                <w:szCs w:val="20"/>
              </w:rPr>
            </w:pPr>
            <w:r>
              <w:rPr>
                <w:color w:val="000000"/>
                <w:szCs w:val="20"/>
              </w:rPr>
              <w:t> </w:t>
            </w:r>
          </w:p>
        </w:tc>
        <w:tc>
          <w:tcPr>
            <w:tcW w:w="1244" w:type="pct"/>
            <w:tcBorders>
              <w:top w:val="nil"/>
              <w:left w:val="nil"/>
              <w:bottom w:val="single" w:sz="8"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5D799258" w14:textId="7430B97D" w:rsidR="00BF4938" w:rsidRDefault="00BF4938" w:rsidP="00BF4938">
            <w:pPr>
              <w:rPr>
                <w:color w:val="000000"/>
                <w:szCs w:val="20"/>
              </w:rPr>
            </w:pPr>
          </w:p>
        </w:tc>
        <w:tc>
          <w:tcPr>
            <w:tcW w:w="11" w:type="pct"/>
            <w:tcBorders>
              <w:left w:val="single" w:sz="4" w:space="0" w:color="auto"/>
            </w:tcBorders>
            <w:vAlign w:val="center"/>
            <w:hideMark/>
          </w:tcPr>
          <w:p w14:paraId="1BF027AB" w14:textId="77777777" w:rsidR="00BF4938" w:rsidRDefault="00BF4938" w:rsidP="00BF4938">
            <w:pPr>
              <w:rPr>
                <w:rFonts w:ascii="Times New Roman" w:hAnsi="Times New Roman"/>
                <w:szCs w:val="20"/>
              </w:rPr>
            </w:pPr>
          </w:p>
        </w:tc>
      </w:tr>
    </w:tbl>
    <w:p w14:paraId="6C973FFF" w14:textId="77777777" w:rsidR="00423E86" w:rsidRDefault="00423E86">
      <w:pPr>
        <w:rPr>
          <w:i/>
          <w:sz w:val="22"/>
          <w:szCs w:val="22"/>
        </w:rPr>
      </w:pPr>
    </w:p>
    <w:p w14:paraId="0029ABA8" w14:textId="77777777" w:rsidR="00423E86" w:rsidRDefault="00423E86">
      <w:pPr>
        <w:rPr>
          <w:i/>
          <w:sz w:val="22"/>
          <w:szCs w:val="22"/>
        </w:rPr>
      </w:pPr>
    </w:p>
    <w:p w14:paraId="7615DE01" w14:textId="77777777" w:rsidR="00091ABE" w:rsidRDefault="00091ABE">
      <w:pPr>
        <w:rPr>
          <w:i/>
          <w:sz w:val="22"/>
          <w:szCs w:val="22"/>
        </w:rPr>
      </w:pPr>
    </w:p>
    <w:p w14:paraId="79035090" w14:textId="77777777" w:rsidR="00091ABE" w:rsidRDefault="00091ABE">
      <w:pPr>
        <w:rPr>
          <w:i/>
          <w:sz w:val="22"/>
          <w:szCs w:val="22"/>
        </w:rPr>
      </w:pPr>
    </w:p>
    <w:p w14:paraId="0F36AC29" w14:textId="77777777" w:rsidR="00091ABE" w:rsidRDefault="00091ABE">
      <w:pPr>
        <w:rPr>
          <w:i/>
          <w:sz w:val="22"/>
          <w:szCs w:val="22"/>
        </w:rPr>
        <w:sectPr w:rsidR="00091ABE">
          <w:headerReference w:type="default" r:id="rId14"/>
          <w:footerReference w:type="default" r:id="rId15"/>
          <w:pgSz w:w="16838" w:h="11906" w:orient="landscape"/>
          <w:pgMar w:top="1440" w:right="1138" w:bottom="1282" w:left="893" w:header="706" w:footer="446" w:gutter="0"/>
          <w:cols w:space="720"/>
          <w:formProt w:val="0"/>
          <w:docGrid w:linePitch="100" w:charSpace="8192"/>
        </w:sectPr>
      </w:pPr>
    </w:p>
    <w:p w14:paraId="3F776082" w14:textId="77777777" w:rsidR="00091ABE" w:rsidRDefault="00000000">
      <w:pPr>
        <w:pStyle w:val="Heading2"/>
        <w:rPr>
          <w:color w:val="7030A0"/>
          <w:szCs w:val="22"/>
        </w:rPr>
      </w:pPr>
      <w:bookmarkStart w:id="59" w:name="SurseFin"/>
      <w:bookmarkStart w:id="60" w:name="_Toc149226925"/>
      <w:bookmarkEnd w:id="59"/>
      <w:r>
        <w:rPr>
          <w:color w:val="7030A0"/>
          <w:szCs w:val="22"/>
        </w:rPr>
        <w:t>SURSE DE FINANŢARE A PROIECTULUI</w:t>
      </w:r>
      <w:bookmarkEnd w:id="60"/>
      <w:r>
        <w:rPr>
          <w:color w:val="7030A0"/>
          <w:szCs w:val="22"/>
        </w:rPr>
        <w:t xml:space="preserve"> </w:t>
      </w:r>
    </w:p>
    <w:p w14:paraId="61BE3D3B" w14:textId="1D37FA8A" w:rsidR="00091ABE" w:rsidRDefault="00000000">
      <w:pPr>
        <w:pStyle w:val="instruct"/>
        <w:rPr>
          <w:sz w:val="22"/>
          <w:szCs w:val="22"/>
        </w:rPr>
      </w:pPr>
      <w:r>
        <w:rPr>
          <w:sz w:val="22"/>
          <w:szCs w:val="22"/>
        </w:rPr>
        <w:t xml:space="preserve">Prezentaţi sursele de finanţare ale proiectului, ţinând cont de prevederile Ghidului </w:t>
      </w:r>
      <w:r w:rsidR="00830B68">
        <w:rPr>
          <w:sz w:val="22"/>
          <w:szCs w:val="22"/>
        </w:rPr>
        <w:t>de contractare</w:t>
      </w:r>
      <w:r>
        <w:rPr>
          <w:sz w:val="22"/>
          <w:szCs w:val="22"/>
        </w:rPr>
        <w:t>.</w:t>
      </w:r>
    </w:p>
    <w:p w14:paraId="5A3FF0C0" w14:textId="77777777" w:rsidR="00091ABE" w:rsidRDefault="00091ABE">
      <w:pPr>
        <w:pStyle w:val="instruct"/>
        <w:rPr>
          <w:sz w:val="22"/>
          <w:szCs w:val="22"/>
        </w:rPr>
      </w:pPr>
    </w:p>
    <w:tbl>
      <w:tblPr>
        <w:tblW w:w="9710" w:type="dxa"/>
        <w:tblLook w:val="04A0" w:firstRow="1" w:lastRow="0" w:firstColumn="1" w:lastColumn="0" w:noHBand="0" w:noVBand="1"/>
      </w:tblPr>
      <w:tblGrid>
        <w:gridCol w:w="1127"/>
        <w:gridCol w:w="4941"/>
        <w:gridCol w:w="1212"/>
        <w:gridCol w:w="1350"/>
        <w:gridCol w:w="1080"/>
      </w:tblGrid>
      <w:tr w:rsidR="00830B68" w14:paraId="3F840E8C" w14:textId="4C0264CE" w:rsidTr="002949A2">
        <w:trPr>
          <w:trHeight w:val="315"/>
        </w:trPr>
        <w:tc>
          <w:tcPr>
            <w:tcW w:w="0" w:type="auto"/>
            <w:vMerge w:val="restart"/>
            <w:tcBorders>
              <w:top w:val="single" w:sz="8" w:space="0" w:color="000000"/>
              <w:left w:val="single" w:sz="8" w:space="0" w:color="000000"/>
              <w:right w:val="single" w:sz="8" w:space="0" w:color="000000"/>
            </w:tcBorders>
            <w:shd w:val="clear" w:color="000000" w:fill="C0C0C0"/>
            <w:vAlign w:val="center"/>
          </w:tcPr>
          <w:p w14:paraId="6203DA4D"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NR. CRT.</w:t>
            </w:r>
          </w:p>
        </w:tc>
        <w:tc>
          <w:tcPr>
            <w:tcW w:w="0" w:type="auto"/>
            <w:vMerge w:val="restart"/>
            <w:tcBorders>
              <w:top w:val="single" w:sz="8" w:space="0" w:color="000000"/>
              <w:right w:val="single" w:sz="8" w:space="0" w:color="000000"/>
            </w:tcBorders>
            <w:shd w:val="clear" w:color="000000" w:fill="C0C0C0"/>
            <w:vAlign w:val="center"/>
          </w:tcPr>
          <w:p w14:paraId="48DAB309"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SURSE DE FINANŢARE</w:t>
            </w:r>
          </w:p>
        </w:tc>
        <w:tc>
          <w:tcPr>
            <w:tcW w:w="2562" w:type="dxa"/>
            <w:gridSpan w:val="2"/>
            <w:tcBorders>
              <w:top w:val="single" w:sz="8" w:space="0" w:color="000000"/>
              <w:bottom w:val="single" w:sz="8" w:space="0" w:color="000000"/>
              <w:right w:val="single" w:sz="8" w:space="0" w:color="000000"/>
            </w:tcBorders>
            <w:shd w:val="clear" w:color="000000" w:fill="C0C0C0"/>
            <w:vAlign w:val="center"/>
          </w:tcPr>
          <w:p w14:paraId="42F20397" w14:textId="544E446A" w:rsidR="00830B68" w:rsidRDefault="00830B68" w:rsidP="00830B68">
            <w:pPr>
              <w:widowControl w:val="0"/>
              <w:spacing w:before="0" w:after="0"/>
              <w:jc w:val="center"/>
              <w:rPr>
                <w:rFonts w:cs="Calibri"/>
                <w:b/>
                <w:bCs/>
                <w:color w:val="000000"/>
                <w:sz w:val="22"/>
                <w:szCs w:val="22"/>
                <w:lang w:val="en-US"/>
              </w:rPr>
            </w:pPr>
            <w:r>
              <w:rPr>
                <w:rFonts w:cs="Calibri"/>
                <w:b/>
                <w:bCs/>
                <w:color w:val="000000"/>
                <w:sz w:val="22"/>
                <w:szCs w:val="22"/>
                <w:lang w:val="en-US"/>
              </w:rPr>
              <w:t>VALOARE*</w:t>
            </w:r>
          </w:p>
        </w:tc>
        <w:tc>
          <w:tcPr>
            <w:tcW w:w="1080" w:type="dxa"/>
            <w:vMerge w:val="restart"/>
            <w:tcBorders>
              <w:top w:val="single" w:sz="8" w:space="0" w:color="000000"/>
              <w:right w:val="single" w:sz="8" w:space="0" w:color="000000"/>
            </w:tcBorders>
            <w:shd w:val="clear" w:color="000000" w:fill="C0C0C0"/>
          </w:tcPr>
          <w:p w14:paraId="12E223AE" w14:textId="799CA54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Total</w:t>
            </w:r>
          </w:p>
        </w:tc>
      </w:tr>
      <w:tr w:rsidR="00830B68" w14:paraId="1240AA3C" w14:textId="087F92D2" w:rsidTr="00423E86">
        <w:trPr>
          <w:trHeight w:val="315"/>
        </w:trPr>
        <w:tc>
          <w:tcPr>
            <w:tcW w:w="0" w:type="auto"/>
            <w:vMerge/>
            <w:tcBorders>
              <w:left w:val="single" w:sz="8" w:space="0" w:color="000000"/>
              <w:bottom w:val="single" w:sz="8" w:space="0" w:color="000000"/>
              <w:right w:val="single" w:sz="8" w:space="0" w:color="000000"/>
            </w:tcBorders>
            <w:shd w:val="clear" w:color="auto" w:fill="FFFFFF" w:themeFill="background1"/>
            <w:vAlign w:val="center"/>
          </w:tcPr>
          <w:p w14:paraId="25B63E60" w14:textId="77777777" w:rsidR="00830B68" w:rsidRDefault="00830B68">
            <w:pPr>
              <w:widowControl w:val="0"/>
              <w:spacing w:before="0" w:after="0"/>
              <w:rPr>
                <w:rFonts w:cs="Calibri"/>
                <w:b/>
                <w:bCs/>
                <w:color w:val="000000"/>
                <w:sz w:val="22"/>
                <w:szCs w:val="22"/>
                <w:lang w:val="en-US"/>
              </w:rPr>
            </w:pPr>
          </w:p>
        </w:tc>
        <w:tc>
          <w:tcPr>
            <w:tcW w:w="0" w:type="auto"/>
            <w:vMerge/>
            <w:tcBorders>
              <w:bottom w:val="single" w:sz="8" w:space="0" w:color="000000"/>
              <w:right w:val="single" w:sz="8" w:space="0" w:color="000000"/>
            </w:tcBorders>
            <w:shd w:val="clear" w:color="auto" w:fill="FFFFFF" w:themeFill="background1"/>
            <w:vAlign w:val="center"/>
          </w:tcPr>
          <w:p w14:paraId="5B83A6D7" w14:textId="77777777" w:rsidR="00830B68" w:rsidRDefault="00830B68">
            <w:pPr>
              <w:widowControl w:val="0"/>
              <w:spacing w:before="0" w:after="0"/>
              <w:rPr>
                <w:rFonts w:cs="Calibri"/>
                <w:b/>
                <w:bCs/>
                <w:color w:val="000000"/>
                <w:sz w:val="22"/>
                <w:szCs w:val="22"/>
                <w:lang w:val="en-US"/>
              </w:rPr>
            </w:pPr>
          </w:p>
        </w:tc>
        <w:tc>
          <w:tcPr>
            <w:tcW w:w="1212" w:type="dxa"/>
            <w:tcBorders>
              <w:top w:val="single" w:sz="8" w:space="0" w:color="000000"/>
              <w:bottom w:val="single" w:sz="8" w:space="0" w:color="000000"/>
              <w:right w:val="single" w:sz="8" w:space="0" w:color="000000"/>
            </w:tcBorders>
            <w:shd w:val="clear" w:color="auto" w:fill="FFFFFF" w:themeFill="background1"/>
            <w:vAlign w:val="center"/>
          </w:tcPr>
          <w:p w14:paraId="1BD69498" w14:textId="2E26D2F3"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Solicitant</w:t>
            </w:r>
          </w:p>
        </w:tc>
        <w:tc>
          <w:tcPr>
            <w:tcW w:w="1350" w:type="dxa"/>
            <w:tcBorders>
              <w:top w:val="single" w:sz="8" w:space="0" w:color="000000"/>
              <w:bottom w:val="single" w:sz="8" w:space="0" w:color="000000"/>
              <w:right w:val="single" w:sz="8" w:space="0" w:color="000000"/>
            </w:tcBorders>
            <w:shd w:val="clear" w:color="auto" w:fill="FFFFFF" w:themeFill="background1"/>
            <w:vAlign w:val="center"/>
          </w:tcPr>
          <w:p w14:paraId="64A46842" w14:textId="08E85F41" w:rsidR="00830B68" w:rsidRDefault="00830B68">
            <w:pPr>
              <w:widowControl w:val="0"/>
              <w:spacing w:before="0" w:after="0"/>
              <w:rPr>
                <w:rFonts w:cs="Calibri"/>
                <w:b/>
                <w:bCs/>
                <w:color w:val="000000"/>
                <w:sz w:val="22"/>
                <w:szCs w:val="22"/>
                <w:lang w:val="en-US"/>
              </w:rPr>
            </w:pPr>
            <w:proofErr w:type="spellStart"/>
            <w:r>
              <w:rPr>
                <w:rFonts w:cs="Calibri"/>
                <w:b/>
                <w:bCs/>
                <w:color w:val="000000"/>
                <w:sz w:val="22"/>
                <w:szCs w:val="22"/>
                <w:lang w:val="en-US"/>
              </w:rPr>
              <w:t>Partener</w:t>
            </w:r>
            <w:proofErr w:type="spellEnd"/>
          </w:p>
        </w:tc>
        <w:tc>
          <w:tcPr>
            <w:tcW w:w="1080" w:type="dxa"/>
            <w:vMerge/>
            <w:tcBorders>
              <w:bottom w:val="single" w:sz="8" w:space="0" w:color="000000"/>
              <w:right w:val="single" w:sz="8" w:space="0" w:color="000000"/>
            </w:tcBorders>
            <w:shd w:val="clear" w:color="auto" w:fill="FFFFFF" w:themeFill="background1"/>
          </w:tcPr>
          <w:p w14:paraId="21303624" w14:textId="77777777" w:rsidR="00830B68" w:rsidRDefault="00830B68">
            <w:pPr>
              <w:widowControl w:val="0"/>
              <w:spacing w:before="0" w:after="0"/>
              <w:rPr>
                <w:rFonts w:cs="Calibri"/>
                <w:b/>
                <w:bCs/>
                <w:color w:val="000000"/>
                <w:sz w:val="22"/>
                <w:szCs w:val="22"/>
                <w:lang w:val="en-US"/>
              </w:rPr>
            </w:pPr>
          </w:p>
        </w:tc>
      </w:tr>
      <w:tr w:rsidR="00830B68" w14:paraId="799165CB" w14:textId="5199D13A"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482ED7BE"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I.</w:t>
            </w:r>
          </w:p>
        </w:tc>
        <w:tc>
          <w:tcPr>
            <w:tcW w:w="0" w:type="auto"/>
            <w:tcBorders>
              <w:bottom w:val="single" w:sz="8" w:space="0" w:color="000000"/>
              <w:right w:val="single" w:sz="8" w:space="0" w:color="000000"/>
            </w:tcBorders>
            <w:shd w:val="clear" w:color="auto" w:fill="auto"/>
            <w:vAlign w:val="center"/>
          </w:tcPr>
          <w:p w14:paraId="4817676B" w14:textId="77777777" w:rsidR="00830B68" w:rsidRDefault="00830B68">
            <w:pPr>
              <w:widowControl w:val="0"/>
              <w:spacing w:before="0" w:after="0"/>
              <w:rPr>
                <w:rFonts w:cs="Calibri"/>
                <w:b/>
                <w:bCs/>
                <w:color w:val="000000"/>
                <w:sz w:val="22"/>
                <w:szCs w:val="22"/>
                <w:lang w:val="en-US"/>
              </w:rPr>
            </w:pPr>
            <w:proofErr w:type="spellStart"/>
            <w:r>
              <w:rPr>
                <w:rFonts w:cs="Calibri"/>
                <w:b/>
                <w:bCs/>
                <w:color w:val="000000"/>
                <w:sz w:val="22"/>
                <w:szCs w:val="22"/>
                <w:lang w:val="en-US"/>
              </w:rPr>
              <w:t>Valoarea</w:t>
            </w:r>
            <w:proofErr w:type="spellEnd"/>
            <w:r>
              <w:rPr>
                <w:rFonts w:cs="Calibri"/>
                <w:b/>
                <w:bCs/>
                <w:color w:val="000000"/>
                <w:sz w:val="22"/>
                <w:szCs w:val="22"/>
                <w:lang w:val="en-US"/>
              </w:rPr>
              <w:t xml:space="preserve"> </w:t>
            </w:r>
            <w:proofErr w:type="spellStart"/>
            <w:r>
              <w:rPr>
                <w:rFonts w:cs="Calibri"/>
                <w:b/>
                <w:bCs/>
                <w:color w:val="000000"/>
                <w:sz w:val="22"/>
                <w:szCs w:val="22"/>
                <w:lang w:val="en-US"/>
              </w:rPr>
              <w:t>totală</w:t>
            </w:r>
            <w:proofErr w:type="spellEnd"/>
            <w:r>
              <w:rPr>
                <w:rFonts w:cs="Calibri"/>
                <w:b/>
                <w:bCs/>
                <w:color w:val="000000"/>
                <w:sz w:val="22"/>
                <w:szCs w:val="22"/>
                <w:lang w:val="en-US"/>
              </w:rPr>
              <w:t xml:space="preserve"> a proiectului</w:t>
            </w:r>
            <w:r>
              <w:rPr>
                <w:rFonts w:cs="Calibri"/>
                <w:b/>
                <w:bCs/>
                <w:color w:val="000000"/>
                <w:sz w:val="22"/>
                <w:szCs w:val="22"/>
                <w:vertAlign w:val="superscript"/>
                <w:lang w:val="en-US"/>
              </w:rPr>
              <w:t xml:space="preserve">1 </w:t>
            </w:r>
            <w:r>
              <w:rPr>
                <w:rFonts w:cs="Calibri"/>
                <w:b/>
                <w:bCs/>
                <w:color w:val="000000"/>
                <w:sz w:val="22"/>
                <w:szCs w:val="22"/>
                <w:lang w:val="en-US"/>
              </w:rPr>
              <w:t>(1+2), din care:</w:t>
            </w:r>
          </w:p>
        </w:tc>
        <w:tc>
          <w:tcPr>
            <w:tcW w:w="1212" w:type="dxa"/>
            <w:tcBorders>
              <w:bottom w:val="single" w:sz="8" w:space="0" w:color="000000"/>
              <w:right w:val="single" w:sz="8" w:space="0" w:color="000000"/>
            </w:tcBorders>
            <w:shd w:val="clear" w:color="auto" w:fill="auto"/>
            <w:vAlign w:val="center"/>
          </w:tcPr>
          <w:p w14:paraId="44E75414"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35761EEC"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14FC8939" w14:textId="77777777" w:rsidR="00830B68" w:rsidRDefault="00830B68">
            <w:pPr>
              <w:widowControl w:val="0"/>
              <w:spacing w:before="0" w:after="0"/>
              <w:jc w:val="center"/>
              <w:rPr>
                <w:rFonts w:cs="Calibri"/>
                <w:b/>
                <w:bCs/>
                <w:color w:val="000000"/>
                <w:sz w:val="22"/>
                <w:szCs w:val="22"/>
                <w:lang w:val="en-US"/>
              </w:rPr>
            </w:pPr>
          </w:p>
        </w:tc>
      </w:tr>
      <w:tr w:rsidR="00830B68" w14:paraId="72C59953" w14:textId="3728F971"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59FB177A" w14:textId="77777777" w:rsidR="00830B68" w:rsidRDefault="00830B68">
            <w:pPr>
              <w:widowControl w:val="0"/>
              <w:spacing w:before="0" w:after="0"/>
              <w:rPr>
                <w:rFonts w:cs="Calibri"/>
                <w:b/>
                <w:bCs/>
                <w:color w:val="000000"/>
                <w:sz w:val="22"/>
                <w:szCs w:val="22"/>
                <w:lang w:val="en-US"/>
              </w:rPr>
            </w:pPr>
            <w:r>
              <w:rPr>
                <w:rFonts w:cs="Calibri"/>
                <w:b/>
                <w:bCs/>
                <w:color w:val="000000"/>
                <w:sz w:val="22"/>
                <w:szCs w:val="22"/>
                <w:lang w:val="en-US"/>
              </w:rPr>
              <w:t>1.</w:t>
            </w:r>
          </w:p>
        </w:tc>
        <w:tc>
          <w:tcPr>
            <w:tcW w:w="0" w:type="auto"/>
            <w:tcBorders>
              <w:bottom w:val="single" w:sz="8" w:space="0" w:color="000000"/>
              <w:right w:val="single" w:sz="8" w:space="0" w:color="000000"/>
            </w:tcBorders>
            <w:shd w:val="clear" w:color="auto" w:fill="auto"/>
            <w:vAlign w:val="center"/>
          </w:tcPr>
          <w:p w14:paraId="10C0918B" w14:textId="6B75620F" w:rsidR="00830B68" w:rsidRDefault="002949A2">
            <w:pPr>
              <w:widowControl w:val="0"/>
              <w:spacing w:before="0" w:after="0"/>
              <w:rPr>
                <w:rFonts w:cs="Calibri"/>
                <w:b/>
                <w:bCs/>
                <w:color w:val="000000"/>
                <w:sz w:val="22"/>
                <w:szCs w:val="22"/>
                <w:lang w:val="en-US"/>
              </w:rPr>
            </w:pPr>
            <w:proofErr w:type="spellStart"/>
            <w:r>
              <w:rPr>
                <w:rFonts w:cs="Calibri"/>
                <w:b/>
                <w:bCs/>
                <w:color w:val="000000"/>
                <w:sz w:val="22"/>
                <w:szCs w:val="22"/>
                <w:lang w:val="en-US"/>
              </w:rPr>
              <w:t>Valoare</w:t>
            </w:r>
            <w:proofErr w:type="spellEnd"/>
            <w:r>
              <w:rPr>
                <w:rFonts w:cs="Calibri"/>
                <w:b/>
                <w:bCs/>
                <w:color w:val="000000"/>
                <w:sz w:val="22"/>
                <w:szCs w:val="22"/>
                <w:lang w:val="en-US"/>
              </w:rPr>
              <w:t xml:space="preserve"> </w:t>
            </w:r>
            <w:proofErr w:type="spellStart"/>
            <w:r w:rsidR="00830B68">
              <w:rPr>
                <w:rFonts w:cs="Calibri"/>
                <w:b/>
                <w:bCs/>
                <w:color w:val="000000"/>
                <w:sz w:val="22"/>
                <w:szCs w:val="22"/>
                <w:lang w:val="en-US"/>
              </w:rPr>
              <w:t>Cheltuieli</w:t>
            </w:r>
            <w:proofErr w:type="spellEnd"/>
            <w:r w:rsidR="00830B68">
              <w:rPr>
                <w:rFonts w:cs="Calibri"/>
                <w:b/>
                <w:bCs/>
                <w:color w:val="000000"/>
                <w:sz w:val="22"/>
                <w:szCs w:val="22"/>
                <w:lang w:val="en-US"/>
              </w:rPr>
              <w:t xml:space="preserve"> </w:t>
            </w:r>
            <w:proofErr w:type="spellStart"/>
            <w:r w:rsidR="00830B68">
              <w:rPr>
                <w:rFonts w:cs="Calibri"/>
                <w:b/>
                <w:bCs/>
                <w:color w:val="000000"/>
                <w:sz w:val="22"/>
                <w:szCs w:val="22"/>
                <w:lang w:val="en-US"/>
              </w:rPr>
              <w:t>totale</w:t>
            </w:r>
            <w:proofErr w:type="spellEnd"/>
            <w:r w:rsidR="00830B68">
              <w:rPr>
                <w:rFonts w:cs="Calibri"/>
                <w:b/>
                <w:bCs/>
                <w:color w:val="000000"/>
                <w:sz w:val="22"/>
                <w:szCs w:val="22"/>
                <w:lang w:val="en-US"/>
              </w:rPr>
              <w:t xml:space="preserve"> </w:t>
            </w:r>
            <w:proofErr w:type="spellStart"/>
            <w:r w:rsidR="00830B68">
              <w:rPr>
                <w:rFonts w:cs="Calibri"/>
                <w:b/>
                <w:bCs/>
                <w:color w:val="000000"/>
                <w:sz w:val="22"/>
                <w:szCs w:val="22"/>
                <w:lang w:val="en-US"/>
              </w:rPr>
              <w:t>eligibile</w:t>
            </w:r>
            <w:proofErr w:type="spellEnd"/>
            <w:r w:rsidR="00830B68">
              <w:rPr>
                <w:rFonts w:cs="Calibri"/>
                <w:b/>
                <w:bCs/>
                <w:color w:val="000000"/>
                <w:sz w:val="22"/>
                <w:szCs w:val="22"/>
                <w:lang w:val="en-US"/>
              </w:rPr>
              <w:t>, din care:</w:t>
            </w:r>
          </w:p>
        </w:tc>
        <w:tc>
          <w:tcPr>
            <w:tcW w:w="1212" w:type="dxa"/>
            <w:tcBorders>
              <w:bottom w:val="single" w:sz="8" w:space="0" w:color="000000"/>
              <w:right w:val="single" w:sz="8" w:space="0" w:color="000000"/>
            </w:tcBorders>
            <w:shd w:val="clear" w:color="auto" w:fill="auto"/>
            <w:vAlign w:val="center"/>
          </w:tcPr>
          <w:p w14:paraId="469C3C64"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31D7378B"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39F6448F" w14:textId="77777777" w:rsidR="00830B68" w:rsidRDefault="00830B68">
            <w:pPr>
              <w:widowControl w:val="0"/>
              <w:spacing w:before="0" w:after="0"/>
              <w:jc w:val="center"/>
              <w:rPr>
                <w:rFonts w:cs="Calibri"/>
                <w:b/>
                <w:bCs/>
                <w:color w:val="000000"/>
                <w:sz w:val="22"/>
                <w:szCs w:val="22"/>
                <w:lang w:val="en-US"/>
              </w:rPr>
            </w:pPr>
          </w:p>
        </w:tc>
      </w:tr>
      <w:tr w:rsidR="00830B68" w14:paraId="2CA9BB43" w14:textId="37B0F9FE"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2197EC8E" w14:textId="77777777" w:rsidR="00830B68" w:rsidRDefault="00830B68">
            <w:pPr>
              <w:widowControl w:val="0"/>
              <w:spacing w:before="0" w:after="0"/>
              <w:ind w:left="706"/>
              <w:rPr>
                <w:rFonts w:cs="Calibri"/>
                <w:color w:val="000000"/>
                <w:sz w:val="22"/>
                <w:szCs w:val="22"/>
                <w:lang w:val="en-US"/>
              </w:rPr>
            </w:pPr>
            <w:r>
              <w:rPr>
                <w:rFonts w:cs="Calibri"/>
                <w:color w:val="000000"/>
                <w:sz w:val="22"/>
                <w:szCs w:val="22"/>
                <w:lang w:val="en-US"/>
              </w:rPr>
              <w:t xml:space="preserve">a. </w:t>
            </w:r>
          </w:p>
        </w:tc>
        <w:tc>
          <w:tcPr>
            <w:tcW w:w="0" w:type="auto"/>
            <w:tcBorders>
              <w:bottom w:val="single" w:sz="8" w:space="0" w:color="000000"/>
              <w:right w:val="single" w:sz="8" w:space="0" w:color="000000"/>
            </w:tcBorders>
            <w:shd w:val="clear" w:color="auto" w:fill="auto"/>
            <w:vAlign w:val="center"/>
          </w:tcPr>
          <w:p w14:paraId="5C5AD089" w14:textId="1ECDF436" w:rsidR="00830B68" w:rsidRDefault="00830B68">
            <w:pPr>
              <w:widowControl w:val="0"/>
              <w:spacing w:before="0" w:after="0"/>
              <w:ind w:left="706"/>
              <w:rPr>
                <w:rFonts w:cs="Calibri"/>
                <w:color w:val="000000"/>
                <w:sz w:val="22"/>
                <w:szCs w:val="22"/>
                <w:lang w:val="en-US"/>
              </w:rPr>
            </w:pPr>
            <w:bookmarkStart w:id="61" w:name="_Hlk146204695"/>
            <w:proofErr w:type="spellStart"/>
            <w:r>
              <w:rPr>
                <w:rFonts w:cs="Calibri"/>
                <w:color w:val="000000"/>
                <w:sz w:val="22"/>
                <w:szCs w:val="22"/>
                <w:lang w:val="en-US"/>
              </w:rPr>
              <w:t>Valoarea</w:t>
            </w:r>
            <w:proofErr w:type="spellEnd"/>
            <w:r>
              <w:rPr>
                <w:rFonts w:cs="Calibri"/>
                <w:color w:val="000000"/>
                <w:sz w:val="22"/>
                <w:szCs w:val="22"/>
                <w:lang w:val="en-US"/>
              </w:rPr>
              <w:t xml:space="preserve"> co</w:t>
            </w:r>
            <w:r w:rsidR="00423E86">
              <w:rPr>
                <w:rFonts w:cs="Calibri"/>
                <w:color w:val="000000"/>
                <w:sz w:val="22"/>
                <w:szCs w:val="22"/>
                <w:lang w:val="en-US"/>
              </w:rPr>
              <w:t>-</w:t>
            </w:r>
            <w:proofErr w:type="spellStart"/>
            <w:r>
              <w:rPr>
                <w:rFonts w:cs="Calibri"/>
                <w:color w:val="000000"/>
                <w:sz w:val="22"/>
                <w:szCs w:val="22"/>
                <w:lang w:val="en-US"/>
              </w:rPr>
              <w:t>finanțării</w:t>
            </w:r>
            <w:proofErr w:type="spellEnd"/>
            <w:r w:rsidR="00423E86">
              <w:rPr>
                <w:rFonts w:cs="Calibri"/>
                <w:color w:val="000000"/>
                <w:sz w:val="22"/>
                <w:szCs w:val="22"/>
                <w:lang w:val="en-US"/>
              </w:rPr>
              <w:t xml:space="preserve"> </w:t>
            </w:r>
            <w:proofErr w:type="spellStart"/>
            <w:r w:rsidR="00423E86">
              <w:rPr>
                <w:rFonts w:cs="Calibri"/>
                <w:color w:val="000000"/>
                <w:sz w:val="22"/>
                <w:szCs w:val="22"/>
                <w:lang w:val="en-US"/>
              </w:rPr>
              <w:t>cheltuielilor</w:t>
            </w:r>
            <w:proofErr w:type="spellEnd"/>
            <w:r w:rsidR="00423E86">
              <w:rPr>
                <w:rFonts w:cs="Calibri"/>
                <w:color w:val="000000"/>
                <w:sz w:val="22"/>
                <w:szCs w:val="22"/>
                <w:lang w:val="en-US"/>
              </w:rPr>
              <w:t xml:space="preserve"> </w:t>
            </w:r>
            <w:proofErr w:type="spellStart"/>
            <w:r w:rsidR="00423E86">
              <w:rPr>
                <w:rFonts w:cs="Calibri"/>
                <w:color w:val="000000"/>
                <w:sz w:val="22"/>
                <w:szCs w:val="22"/>
                <w:lang w:val="en-US"/>
              </w:rPr>
              <w:t>eligibile</w:t>
            </w:r>
            <w:proofErr w:type="spellEnd"/>
            <w:r w:rsidR="00423E86">
              <w:rPr>
                <w:rFonts w:cs="Calibri"/>
                <w:color w:val="000000"/>
                <w:sz w:val="22"/>
                <w:szCs w:val="22"/>
                <w:lang w:val="en-US"/>
              </w:rPr>
              <w:t>,</w:t>
            </w:r>
            <w:r>
              <w:rPr>
                <w:rFonts w:cs="Calibri"/>
                <w:color w:val="000000"/>
                <w:sz w:val="22"/>
                <w:szCs w:val="22"/>
                <w:lang w:val="en-US"/>
              </w:rPr>
              <w:t xml:space="preserve"> </w:t>
            </w:r>
            <w:proofErr w:type="spellStart"/>
            <w:r>
              <w:rPr>
                <w:rFonts w:cs="Calibri"/>
                <w:color w:val="000000"/>
                <w:sz w:val="22"/>
                <w:szCs w:val="22"/>
                <w:lang w:val="en-US"/>
              </w:rPr>
              <w:t>asigurată</w:t>
            </w:r>
            <w:proofErr w:type="spellEnd"/>
            <w:r>
              <w:rPr>
                <w:rFonts w:cs="Calibri"/>
                <w:color w:val="000000"/>
                <w:sz w:val="22"/>
                <w:szCs w:val="22"/>
                <w:lang w:val="en-US"/>
              </w:rPr>
              <w:t xml:space="preserve"> de </w:t>
            </w:r>
            <w:proofErr w:type="spellStart"/>
            <w:r>
              <w:rPr>
                <w:rFonts w:cs="Calibri"/>
                <w:color w:val="000000"/>
                <w:sz w:val="22"/>
                <w:szCs w:val="22"/>
                <w:lang w:val="en-US"/>
              </w:rPr>
              <w:t>beneficiar</w:t>
            </w:r>
            <w:bookmarkEnd w:id="61"/>
            <w:proofErr w:type="spellEnd"/>
          </w:p>
        </w:tc>
        <w:tc>
          <w:tcPr>
            <w:tcW w:w="1212" w:type="dxa"/>
            <w:tcBorders>
              <w:bottom w:val="single" w:sz="8" w:space="0" w:color="000000"/>
              <w:right w:val="single" w:sz="8" w:space="0" w:color="000000"/>
            </w:tcBorders>
            <w:shd w:val="clear" w:color="auto" w:fill="auto"/>
            <w:vAlign w:val="center"/>
          </w:tcPr>
          <w:p w14:paraId="22FF0684"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03B6A5D1"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1B734929" w14:textId="77777777" w:rsidR="00830B68" w:rsidRDefault="00830B68">
            <w:pPr>
              <w:widowControl w:val="0"/>
              <w:spacing w:before="0" w:after="0"/>
              <w:jc w:val="center"/>
              <w:rPr>
                <w:rFonts w:cs="Calibri"/>
                <w:b/>
                <w:bCs/>
                <w:color w:val="000000"/>
                <w:sz w:val="22"/>
                <w:szCs w:val="22"/>
                <w:lang w:val="en-US"/>
              </w:rPr>
            </w:pPr>
          </w:p>
        </w:tc>
      </w:tr>
      <w:tr w:rsidR="00830B68" w14:paraId="384B1D53" w14:textId="30CA731A"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0681D3DB" w14:textId="77777777" w:rsidR="00830B68" w:rsidRDefault="00830B68">
            <w:pPr>
              <w:widowControl w:val="0"/>
              <w:spacing w:before="0" w:after="0"/>
              <w:ind w:left="706"/>
              <w:rPr>
                <w:rFonts w:cs="Calibri"/>
                <w:color w:val="000000"/>
                <w:sz w:val="22"/>
                <w:szCs w:val="22"/>
                <w:lang w:val="en-US"/>
              </w:rPr>
            </w:pPr>
            <w:r>
              <w:rPr>
                <w:rFonts w:cs="Calibri"/>
                <w:color w:val="000000"/>
                <w:sz w:val="22"/>
                <w:szCs w:val="22"/>
                <w:lang w:val="en-US"/>
              </w:rPr>
              <w:t>b.</w:t>
            </w:r>
          </w:p>
        </w:tc>
        <w:tc>
          <w:tcPr>
            <w:tcW w:w="0" w:type="auto"/>
            <w:tcBorders>
              <w:bottom w:val="single" w:sz="8" w:space="0" w:color="000000"/>
              <w:right w:val="single" w:sz="8" w:space="0" w:color="000000"/>
            </w:tcBorders>
            <w:shd w:val="clear" w:color="auto" w:fill="auto"/>
            <w:vAlign w:val="center"/>
          </w:tcPr>
          <w:p w14:paraId="3DA93C38" w14:textId="77777777" w:rsidR="00830B68" w:rsidRDefault="00830B68">
            <w:pPr>
              <w:widowControl w:val="0"/>
              <w:spacing w:before="0" w:after="0"/>
              <w:ind w:left="706"/>
              <w:rPr>
                <w:rFonts w:cs="Calibri"/>
                <w:color w:val="000000"/>
                <w:sz w:val="22"/>
                <w:szCs w:val="22"/>
                <w:lang w:val="en-US"/>
              </w:rPr>
            </w:pPr>
            <w:proofErr w:type="spellStart"/>
            <w:r>
              <w:rPr>
                <w:rFonts w:cs="Calibri"/>
                <w:b/>
                <w:bCs/>
                <w:color w:val="000000"/>
                <w:sz w:val="22"/>
                <w:szCs w:val="22"/>
                <w:lang w:val="en-US"/>
              </w:rPr>
              <w:t>Asistența</w:t>
            </w:r>
            <w:proofErr w:type="spellEnd"/>
            <w:r>
              <w:rPr>
                <w:rFonts w:cs="Calibri"/>
                <w:b/>
                <w:bCs/>
                <w:color w:val="000000"/>
                <w:sz w:val="22"/>
                <w:szCs w:val="22"/>
                <w:lang w:val="en-US"/>
              </w:rPr>
              <w:t xml:space="preserve"> </w:t>
            </w:r>
            <w:proofErr w:type="spellStart"/>
            <w:r>
              <w:rPr>
                <w:rFonts w:cs="Calibri"/>
                <w:b/>
                <w:bCs/>
                <w:color w:val="000000"/>
                <w:sz w:val="22"/>
                <w:szCs w:val="22"/>
                <w:lang w:val="en-US"/>
              </w:rPr>
              <w:t>financiară</w:t>
            </w:r>
            <w:proofErr w:type="spellEnd"/>
            <w:r>
              <w:rPr>
                <w:rFonts w:cs="Calibri"/>
                <w:b/>
                <w:bCs/>
                <w:color w:val="000000"/>
                <w:sz w:val="22"/>
                <w:szCs w:val="22"/>
                <w:lang w:val="en-US"/>
              </w:rPr>
              <w:t xml:space="preserve"> </w:t>
            </w:r>
            <w:proofErr w:type="spellStart"/>
            <w:r>
              <w:rPr>
                <w:rFonts w:cs="Calibri"/>
                <w:b/>
                <w:bCs/>
                <w:color w:val="000000"/>
                <w:sz w:val="22"/>
                <w:szCs w:val="22"/>
                <w:lang w:val="en-US"/>
              </w:rPr>
              <w:t>nerambursabilă</w:t>
            </w:r>
            <w:proofErr w:type="spellEnd"/>
            <w:r>
              <w:rPr>
                <w:rFonts w:cs="Calibri"/>
                <w:b/>
                <w:bCs/>
                <w:color w:val="000000"/>
                <w:sz w:val="22"/>
                <w:szCs w:val="22"/>
                <w:lang w:val="en-US"/>
              </w:rPr>
              <w:t xml:space="preserve"> </w:t>
            </w:r>
            <w:r>
              <w:rPr>
                <w:rFonts w:cs="Calibri"/>
                <w:color w:val="000000"/>
                <w:sz w:val="22"/>
                <w:szCs w:val="22"/>
                <w:lang w:val="en-US"/>
              </w:rPr>
              <w:t>(</w:t>
            </w:r>
            <w:proofErr w:type="spellStart"/>
            <w:r>
              <w:rPr>
                <w:rFonts w:cs="Calibri"/>
                <w:color w:val="000000"/>
                <w:sz w:val="22"/>
                <w:szCs w:val="22"/>
                <w:lang w:val="en-US"/>
              </w:rPr>
              <w:t>deficitul</w:t>
            </w:r>
            <w:proofErr w:type="spellEnd"/>
            <w:r>
              <w:rPr>
                <w:rFonts w:cs="Calibri"/>
                <w:color w:val="000000"/>
                <w:sz w:val="22"/>
                <w:szCs w:val="22"/>
                <w:lang w:val="en-US"/>
              </w:rPr>
              <w:t xml:space="preserve"> de </w:t>
            </w:r>
            <w:proofErr w:type="spellStart"/>
            <w:r>
              <w:rPr>
                <w:rFonts w:cs="Calibri"/>
                <w:color w:val="000000"/>
                <w:sz w:val="22"/>
                <w:szCs w:val="22"/>
                <w:lang w:val="en-US"/>
              </w:rPr>
              <w:t>finanțare</w:t>
            </w:r>
            <w:proofErr w:type="spellEnd"/>
            <w:r>
              <w:rPr>
                <w:rFonts w:cs="Calibri"/>
                <w:color w:val="000000"/>
                <w:sz w:val="22"/>
                <w:szCs w:val="22"/>
                <w:lang w:val="en-US"/>
              </w:rPr>
              <w:t>)</w:t>
            </w:r>
          </w:p>
        </w:tc>
        <w:tc>
          <w:tcPr>
            <w:tcW w:w="1212" w:type="dxa"/>
            <w:tcBorders>
              <w:bottom w:val="single" w:sz="8" w:space="0" w:color="000000"/>
              <w:right w:val="single" w:sz="8" w:space="0" w:color="000000"/>
            </w:tcBorders>
            <w:shd w:val="clear" w:color="auto" w:fill="auto"/>
            <w:vAlign w:val="center"/>
          </w:tcPr>
          <w:p w14:paraId="20780B02"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5F52E7A0"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61AE71AD" w14:textId="77777777" w:rsidR="00830B68" w:rsidRDefault="00830B68">
            <w:pPr>
              <w:widowControl w:val="0"/>
              <w:spacing w:before="0" w:after="0"/>
              <w:jc w:val="center"/>
              <w:rPr>
                <w:rFonts w:cs="Calibri"/>
                <w:b/>
                <w:bCs/>
                <w:color w:val="000000"/>
                <w:sz w:val="22"/>
                <w:szCs w:val="22"/>
                <w:lang w:val="en-US"/>
              </w:rPr>
            </w:pPr>
          </w:p>
        </w:tc>
      </w:tr>
      <w:tr w:rsidR="00830B68" w14:paraId="0B4EC6A4" w14:textId="7C4BF3C1" w:rsidTr="00423E86">
        <w:trPr>
          <w:trHeight w:val="615"/>
        </w:trPr>
        <w:tc>
          <w:tcPr>
            <w:tcW w:w="0" w:type="auto"/>
            <w:tcBorders>
              <w:left w:val="single" w:sz="8" w:space="0" w:color="000000"/>
              <w:bottom w:val="single" w:sz="8" w:space="0" w:color="000000"/>
              <w:right w:val="single" w:sz="8" w:space="0" w:color="000000"/>
            </w:tcBorders>
            <w:shd w:val="clear" w:color="auto" w:fill="auto"/>
            <w:vAlign w:val="center"/>
          </w:tcPr>
          <w:p w14:paraId="34B0CB93" w14:textId="77777777" w:rsidR="00830B68" w:rsidRDefault="00830B68">
            <w:pPr>
              <w:widowControl w:val="0"/>
              <w:spacing w:before="0" w:after="0"/>
              <w:rPr>
                <w:rFonts w:cs="Calibri"/>
                <w:color w:val="000000"/>
                <w:sz w:val="22"/>
                <w:szCs w:val="22"/>
                <w:lang w:val="en-US"/>
              </w:rPr>
            </w:pPr>
            <w:r>
              <w:rPr>
                <w:rFonts w:cs="Calibri"/>
                <w:color w:val="000000"/>
                <w:sz w:val="22"/>
                <w:szCs w:val="22"/>
                <w:lang w:val="en-US"/>
              </w:rPr>
              <w:t>2.</w:t>
            </w:r>
          </w:p>
        </w:tc>
        <w:tc>
          <w:tcPr>
            <w:tcW w:w="0" w:type="auto"/>
            <w:tcBorders>
              <w:bottom w:val="single" w:sz="8" w:space="0" w:color="000000"/>
              <w:right w:val="single" w:sz="8" w:space="0" w:color="000000"/>
            </w:tcBorders>
            <w:shd w:val="clear" w:color="auto" w:fill="auto"/>
            <w:vAlign w:val="center"/>
          </w:tcPr>
          <w:p w14:paraId="7D7E98BF" w14:textId="34603DCF" w:rsidR="00830B68" w:rsidRDefault="002949A2">
            <w:pPr>
              <w:widowControl w:val="0"/>
              <w:spacing w:before="0" w:after="0"/>
              <w:rPr>
                <w:rFonts w:cs="Calibri"/>
                <w:color w:val="000000"/>
                <w:sz w:val="22"/>
                <w:szCs w:val="22"/>
                <w:lang w:val="en-US"/>
              </w:rPr>
            </w:pPr>
            <w:proofErr w:type="spellStart"/>
            <w:r>
              <w:rPr>
                <w:rFonts w:cs="Calibri"/>
                <w:b/>
                <w:bCs/>
                <w:color w:val="000000"/>
                <w:sz w:val="22"/>
                <w:szCs w:val="22"/>
                <w:lang w:val="en-US"/>
              </w:rPr>
              <w:t>Valoare</w:t>
            </w:r>
            <w:proofErr w:type="spellEnd"/>
            <w:r>
              <w:rPr>
                <w:rFonts w:cs="Calibri"/>
                <w:b/>
                <w:bCs/>
                <w:color w:val="000000"/>
                <w:sz w:val="22"/>
                <w:szCs w:val="22"/>
                <w:lang w:val="en-US"/>
              </w:rPr>
              <w:t xml:space="preserve"> </w:t>
            </w:r>
            <w:proofErr w:type="spellStart"/>
            <w:r w:rsidR="00830B68">
              <w:rPr>
                <w:rFonts w:cs="Calibri"/>
                <w:b/>
                <w:bCs/>
                <w:color w:val="000000"/>
                <w:sz w:val="22"/>
                <w:szCs w:val="22"/>
                <w:lang w:val="en-US"/>
              </w:rPr>
              <w:t>Cheltuieli</w:t>
            </w:r>
            <w:proofErr w:type="spellEnd"/>
            <w:r w:rsidR="00830B68">
              <w:rPr>
                <w:rFonts w:cs="Calibri"/>
                <w:b/>
                <w:bCs/>
                <w:color w:val="000000"/>
                <w:sz w:val="22"/>
                <w:szCs w:val="22"/>
                <w:lang w:val="en-US"/>
              </w:rPr>
              <w:t xml:space="preserve"> </w:t>
            </w:r>
            <w:proofErr w:type="spellStart"/>
            <w:r w:rsidR="00830B68">
              <w:rPr>
                <w:rFonts w:cs="Calibri"/>
                <w:b/>
                <w:bCs/>
                <w:color w:val="000000"/>
                <w:sz w:val="22"/>
                <w:szCs w:val="22"/>
                <w:lang w:val="en-US"/>
              </w:rPr>
              <w:t>neeligibile</w:t>
            </w:r>
            <w:proofErr w:type="spellEnd"/>
            <w:r w:rsidR="00423E86">
              <w:rPr>
                <w:rFonts w:cs="Calibri"/>
                <w:b/>
                <w:bCs/>
                <w:color w:val="000000"/>
                <w:sz w:val="22"/>
                <w:szCs w:val="22"/>
                <w:lang w:val="en-US"/>
              </w:rPr>
              <w:t xml:space="preserve">, </w:t>
            </w:r>
            <w:proofErr w:type="spellStart"/>
            <w:r w:rsidR="00423E86">
              <w:rPr>
                <w:rFonts w:cs="Calibri"/>
                <w:b/>
                <w:bCs/>
                <w:color w:val="000000"/>
                <w:sz w:val="22"/>
                <w:szCs w:val="22"/>
                <w:lang w:val="en-US"/>
              </w:rPr>
              <w:t>asigurată</w:t>
            </w:r>
            <w:proofErr w:type="spellEnd"/>
            <w:r w:rsidR="00423E86">
              <w:rPr>
                <w:rFonts w:cs="Calibri"/>
                <w:b/>
                <w:bCs/>
                <w:color w:val="000000"/>
                <w:sz w:val="22"/>
                <w:szCs w:val="22"/>
                <w:lang w:val="en-US"/>
              </w:rPr>
              <w:t xml:space="preserve"> de </w:t>
            </w:r>
            <w:proofErr w:type="spellStart"/>
            <w:r w:rsidR="00423E86">
              <w:rPr>
                <w:rFonts w:cs="Calibri"/>
                <w:b/>
                <w:bCs/>
                <w:color w:val="000000"/>
                <w:sz w:val="22"/>
                <w:szCs w:val="22"/>
                <w:lang w:val="en-US"/>
              </w:rPr>
              <w:t>beneficiar</w:t>
            </w:r>
            <w:proofErr w:type="spellEnd"/>
          </w:p>
        </w:tc>
        <w:tc>
          <w:tcPr>
            <w:tcW w:w="1212" w:type="dxa"/>
            <w:tcBorders>
              <w:bottom w:val="single" w:sz="8" w:space="0" w:color="000000"/>
              <w:right w:val="single" w:sz="8" w:space="0" w:color="000000"/>
            </w:tcBorders>
            <w:shd w:val="clear" w:color="auto" w:fill="auto"/>
            <w:vAlign w:val="center"/>
          </w:tcPr>
          <w:p w14:paraId="7CB6C920" w14:textId="77777777" w:rsidR="00830B68" w:rsidRDefault="00830B68">
            <w:pPr>
              <w:widowControl w:val="0"/>
              <w:spacing w:before="0" w:after="0"/>
              <w:jc w:val="center"/>
              <w:rPr>
                <w:rFonts w:cs="Calibri"/>
                <w:b/>
                <w:bCs/>
                <w:color w:val="000000"/>
                <w:sz w:val="22"/>
                <w:szCs w:val="22"/>
                <w:lang w:val="en-US"/>
              </w:rPr>
            </w:pPr>
          </w:p>
        </w:tc>
        <w:tc>
          <w:tcPr>
            <w:tcW w:w="1350" w:type="dxa"/>
            <w:tcBorders>
              <w:bottom w:val="single" w:sz="8" w:space="0" w:color="000000"/>
              <w:right w:val="single" w:sz="8" w:space="0" w:color="000000"/>
            </w:tcBorders>
          </w:tcPr>
          <w:p w14:paraId="54F9D63A" w14:textId="77777777" w:rsidR="00830B68" w:rsidRDefault="00830B68">
            <w:pPr>
              <w:widowControl w:val="0"/>
              <w:spacing w:before="0" w:after="0"/>
              <w:jc w:val="center"/>
              <w:rPr>
                <w:rFonts w:cs="Calibri"/>
                <w:b/>
                <w:bCs/>
                <w:color w:val="000000"/>
                <w:sz w:val="22"/>
                <w:szCs w:val="22"/>
                <w:lang w:val="en-US"/>
              </w:rPr>
            </w:pPr>
          </w:p>
        </w:tc>
        <w:tc>
          <w:tcPr>
            <w:tcW w:w="1080" w:type="dxa"/>
            <w:tcBorders>
              <w:bottom w:val="single" w:sz="8" w:space="0" w:color="000000"/>
              <w:right w:val="single" w:sz="8" w:space="0" w:color="000000"/>
            </w:tcBorders>
          </w:tcPr>
          <w:p w14:paraId="08D32143" w14:textId="77777777" w:rsidR="00830B68" w:rsidRDefault="00830B68">
            <w:pPr>
              <w:widowControl w:val="0"/>
              <w:spacing w:before="0" w:after="0"/>
              <w:jc w:val="center"/>
              <w:rPr>
                <w:rFonts w:cs="Calibri"/>
                <w:b/>
                <w:bCs/>
                <w:color w:val="000000"/>
                <w:sz w:val="22"/>
                <w:szCs w:val="22"/>
                <w:lang w:val="en-US"/>
              </w:rPr>
            </w:pPr>
          </w:p>
        </w:tc>
      </w:tr>
    </w:tbl>
    <w:p w14:paraId="68273859" w14:textId="77777777" w:rsidR="00091ABE" w:rsidRDefault="00000000">
      <w:pPr>
        <w:pStyle w:val="Default"/>
        <w:rPr>
          <w:rFonts w:ascii="Trebuchet MS" w:hAnsi="Trebuchet MS"/>
          <w:sz w:val="20"/>
          <w:szCs w:val="20"/>
        </w:rPr>
      </w:pPr>
      <w:r>
        <w:rPr>
          <w:rFonts w:ascii="Trebuchet MS" w:hAnsi="Trebuchet MS"/>
          <w:sz w:val="20"/>
          <w:szCs w:val="20"/>
          <w:vertAlign w:val="superscript"/>
        </w:rPr>
        <w:t>1</w:t>
      </w:r>
      <w:r>
        <w:rPr>
          <w:rFonts w:ascii="Trebuchet MS" w:hAnsi="Trebuchet MS"/>
          <w:sz w:val="20"/>
          <w:szCs w:val="20"/>
        </w:rPr>
        <w:t xml:space="preserve">Valoarea </w:t>
      </w:r>
      <w:proofErr w:type="spellStart"/>
      <w:r>
        <w:rPr>
          <w:rFonts w:ascii="Trebuchet MS" w:hAnsi="Trebuchet MS"/>
          <w:sz w:val="20"/>
          <w:szCs w:val="20"/>
        </w:rPr>
        <w:t>totală</w:t>
      </w:r>
      <w:proofErr w:type="spellEnd"/>
      <w:r>
        <w:rPr>
          <w:rFonts w:ascii="Trebuchet MS" w:hAnsi="Trebuchet MS"/>
          <w:sz w:val="20"/>
          <w:szCs w:val="20"/>
        </w:rPr>
        <w:t xml:space="preserve"> a </w:t>
      </w:r>
      <w:proofErr w:type="spellStart"/>
      <w:r>
        <w:rPr>
          <w:rFonts w:ascii="Trebuchet MS" w:hAnsi="Trebuchet MS"/>
          <w:sz w:val="20"/>
          <w:szCs w:val="20"/>
        </w:rPr>
        <w:t>proiectului</w:t>
      </w:r>
      <w:proofErr w:type="spellEnd"/>
      <w:r>
        <w:rPr>
          <w:rFonts w:ascii="Trebuchet MS" w:hAnsi="Trebuchet MS"/>
          <w:sz w:val="20"/>
          <w:szCs w:val="20"/>
        </w:rPr>
        <w:t xml:space="preserve"> </w:t>
      </w:r>
      <w:proofErr w:type="spellStart"/>
      <w:r>
        <w:rPr>
          <w:rFonts w:ascii="Trebuchet MS" w:hAnsi="Trebuchet MS"/>
          <w:sz w:val="20"/>
          <w:szCs w:val="20"/>
        </w:rPr>
        <w:t>reprezintă</w:t>
      </w:r>
      <w:proofErr w:type="spellEnd"/>
      <w:r>
        <w:rPr>
          <w:rFonts w:ascii="Trebuchet MS" w:hAnsi="Trebuchet MS"/>
          <w:sz w:val="20"/>
          <w:szCs w:val="20"/>
        </w:rPr>
        <w:t xml:space="preserve"> </w:t>
      </w:r>
      <w:proofErr w:type="spellStart"/>
      <w:r>
        <w:rPr>
          <w:rFonts w:ascii="Trebuchet MS" w:hAnsi="Trebuchet MS"/>
          <w:sz w:val="20"/>
          <w:szCs w:val="20"/>
        </w:rPr>
        <w:t>costurile</w:t>
      </w:r>
      <w:proofErr w:type="spellEnd"/>
      <w:r>
        <w:rPr>
          <w:rFonts w:ascii="Trebuchet MS" w:hAnsi="Trebuchet MS"/>
          <w:sz w:val="20"/>
          <w:szCs w:val="20"/>
        </w:rPr>
        <w:t xml:space="preserve"> </w:t>
      </w:r>
      <w:proofErr w:type="spellStart"/>
      <w:r>
        <w:rPr>
          <w:rFonts w:ascii="Trebuchet MS" w:hAnsi="Trebuchet MS"/>
          <w:sz w:val="20"/>
          <w:szCs w:val="20"/>
        </w:rPr>
        <w:t>totale</w:t>
      </w:r>
      <w:proofErr w:type="spellEnd"/>
      <w:r>
        <w:rPr>
          <w:rFonts w:ascii="Trebuchet MS" w:hAnsi="Trebuchet MS"/>
          <w:sz w:val="20"/>
          <w:szCs w:val="20"/>
        </w:rPr>
        <w:t xml:space="preserve"> pe </w:t>
      </w:r>
      <w:proofErr w:type="spellStart"/>
      <w:r>
        <w:rPr>
          <w:rFonts w:ascii="Trebuchet MS" w:hAnsi="Trebuchet MS"/>
          <w:sz w:val="20"/>
          <w:szCs w:val="20"/>
        </w:rPr>
        <w:t>întreaga</w:t>
      </w:r>
      <w:proofErr w:type="spellEnd"/>
      <w:r>
        <w:rPr>
          <w:rFonts w:ascii="Trebuchet MS" w:hAnsi="Trebuchet MS"/>
          <w:sz w:val="20"/>
          <w:szCs w:val="20"/>
        </w:rPr>
        <w:t xml:space="preserve"> </w:t>
      </w:r>
      <w:proofErr w:type="spellStart"/>
      <w:r>
        <w:rPr>
          <w:rFonts w:ascii="Trebuchet MS" w:hAnsi="Trebuchet MS"/>
          <w:sz w:val="20"/>
          <w:szCs w:val="20"/>
        </w:rPr>
        <w:t>perioadă</w:t>
      </w:r>
      <w:proofErr w:type="spellEnd"/>
      <w:r>
        <w:rPr>
          <w:rFonts w:ascii="Trebuchet MS" w:hAnsi="Trebuchet MS"/>
          <w:sz w:val="20"/>
          <w:szCs w:val="20"/>
        </w:rPr>
        <w:t xml:space="preserve"> a </w:t>
      </w:r>
      <w:proofErr w:type="spellStart"/>
      <w:r>
        <w:rPr>
          <w:rFonts w:ascii="Trebuchet MS" w:hAnsi="Trebuchet MS"/>
          <w:sz w:val="20"/>
          <w:szCs w:val="20"/>
        </w:rPr>
        <w:t>proiectului</w:t>
      </w:r>
      <w:proofErr w:type="spellEnd"/>
      <w:r>
        <w:rPr>
          <w:rFonts w:ascii="Trebuchet MS" w:hAnsi="Trebuchet MS"/>
          <w:sz w:val="20"/>
          <w:szCs w:val="20"/>
        </w:rPr>
        <w:t xml:space="preserve"> </w:t>
      </w:r>
      <w:proofErr w:type="spellStart"/>
      <w:r>
        <w:rPr>
          <w:rFonts w:ascii="Trebuchet MS" w:hAnsi="Trebuchet MS"/>
          <w:sz w:val="20"/>
          <w:szCs w:val="20"/>
        </w:rPr>
        <w:t>prevăzută</w:t>
      </w:r>
      <w:proofErr w:type="spellEnd"/>
      <w:r>
        <w:rPr>
          <w:rFonts w:ascii="Trebuchet MS" w:hAnsi="Trebuchet MS"/>
          <w:sz w:val="20"/>
          <w:szCs w:val="20"/>
        </w:rPr>
        <w:t xml:space="preserve"> </w:t>
      </w:r>
      <w:proofErr w:type="spellStart"/>
      <w:r>
        <w:rPr>
          <w:rFonts w:ascii="Trebuchet MS" w:hAnsi="Trebuchet MS"/>
          <w:sz w:val="20"/>
          <w:szCs w:val="20"/>
        </w:rPr>
        <w:t>în</w:t>
      </w:r>
      <w:proofErr w:type="spellEnd"/>
      <w:r>
        <w:rPr>
          <w:rFonts w:ascii="Trebuchet MS" w:hAnsi="Trebuchet MS"/>
          <w:sz w:val="20"/>
          <w:szCs w:val="20"/>
        </w:rPr>
        <w:t xml:space="preserve"> </w:t>
      </w:r>
      <w:proofErr w:type="spellStart"/>
      <w:r>
        <w:rPr>
          <w:rFonts w:ascii="Trebuchet MS" w:hAnsi="Trebuchet MS"/>
          <w:sz w:val="20"/>
          <w:szCs w:val="20"/>
        </w:rPr>
        <w:t>proiecția</w:t>
      </w:r>
      <w:proofErr w:type="spellEnd"/>
      <w:r>
        <w:rPr>
          <w:rFonts w:ascii="Trebuchet MS" w:hAnsi="Trebuchet MS"/>
          <w:sz w:val="20"/>
          <w:szCs w:val="20"/>
        </w:rPr>
        <w:t xml:space="preserve"> </w:t>
      </w:r>
      <w:proofErr w:type="spellStart"/>
      <w:r>
        <w:rPr>
          <w:rFonts w:ascii="Trebuchet MS" w:hAnsi="Trebuchet MS"/>
          <w:sz w:val="20"/>
          <w:szCs w:val="20"/>
        </w:rPr>
        <w:t>financiară</w:t>
      </w:r>
      <w:proofErr w:type="spellEnd"/>
    </w:p>
    <w:p w14:paraId="43A9A611" w14:textId="77777777" w:rsidR="00091ABE" w:rsidRDefault="00000000">
      <w:pPr>
        <w:jc w:val="both"/>
        <w:rPr>
          <w:i/>
          <w:iCs/>
          <w:szCs w:val="20"/>
        </w:rPr>
      </w:pPr>
      <w:r>
        <w:rPr>
          <w:i/>
          <w:iCs/>
          <w:szCs w:val="20"/>
        </w:rPr>
        <w:t>* Valoarea se exprimă în termeni nominali.</w:t>
      </w:r>
    </w:p>
    <w:p w14:paraId="5E54BE0E" w14:textId="77777777" w:rsidR="00091ABE" w:rsidRDefault="00091ABE">
      <w:pPr>
        <w:pStyle w:val="Default"/>
        <w:rPr>
          <w:color w:val="7030A0"/>
          <w:szCs w:val="22"/>
          <w:highlight w:val="yellow"/>
        </w:rPr>
      </w:pPr>
    </w:p>
    <w:p w14:paraId="740BFDCB" w14:textId="5B603BFA" w:rsidR="00091ABE" w:rsidRDefault="00000000">
      <w:pPr>
        <w:pStyle w:val="Heading2"/>
        <w:numPr>
          <w:ilvl w:val="0"/>
          <w:numId w:val="0"/>
        </w:numPr>
        <w:rPr>
          <w:color w:val="7030A0"/>
          <w:szCs w:val="22"/>
        </w:rPr>
      </w:pPr>
      <w:bookmarkStart w:id="62" w:name="_Toc149226926"/>
      <w:r>
        <w:rPr>
          <w:color w:val="7030A0"/>
          <w:szCs w:val="22"/>
        </w:rPr>
        <w:t xml:space="preserve">6.3. CALENDAR ESTIMATIV PRIVIND </w:t>
      </w:r>
      <w:r w:rsidR="00DA4F10">
        <w:rPr>
          <w:color w:val="7030A0"/>
          <w:szCs w:val="22"/>
        </w:rPr>
        <w:t>CERERILE DE TRANSFER</w:t>
      </w:r>
      <w:bookmarkEnd w:id="62"/>
    </w:p>
    <w:tbl>
      <w:tblPr>
        <w:tblW w:w="9170" w:type="dxa"/>
        <w:tblLayout w:type="fixed"/>
        <w:tblLook w:val="04A0" w:firstRow="1" w:lastRow="0" w:firstColumn="1" w:lastColumn="0" w:noHBand="0" w:noVBand="1"/>
      </w:tblPr>
      <w:tblGrid>
        <w:gridCol w:w="1279"/>
        <w:gridCol w:w="3897"/>
        <w:gridCol w:w="2722"/>
        <w:gridCol w:w="1272"/>
      </w:tblGrid>
      <w:tr w:rsidR="00091ABE" w14:paraId="23C2677D"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3351C685" w14:textId="7CB9ECFA" w:rsidR="00091ABE" w:rsidRDefault="00000000">
            <w:pPr>
              <w:widowControl w:val="0"/>
              <w:jc w:val="both"/>
              <w:rPr>
                <w:sz w:val="22"/>
                <w:szCs w:val="22"/>
              </w:rPr>
            </w:pPr>
            <w:r>
              <w:rPr>
                <w:sz w:val="22"/>
                <w:szCs w:val="22"/>
              </w:rPr>
              <w:t>Cererea de transfer</w:t>
            </w:r>
            <w:r w:rsidR="00F72C71">
              <w:rPr>
                <w:sz w:val="22"/>
                <w:szCs w:val="22"/>
              </w:rPr>
              <w:t>*</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6339A359" w14:textId="77777777" w:rsidR="00091ABE" w:rsidRDefault="00000000">
            <w:pPr>
              <w:widowControl w:val="0"/>
              <w:jc w:val="both"/>
              <w:rPr>
                <w:sz w:val="22"/>
                <w:szCs w:val="22"/>
              </w:rPr>
            </w:pPr>
            <w:r>
              <w:rPr>
                <w:sz w:val="22"/>
                <w:szCs w:val="22"/>
              </w:rPr>
              <w:t xml:space="preserve">Perioada în care se efectuează cheltuieli eligibile: de la (luna/an) până la (lună/an) </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353C6EAA" w14:textId="77777777" w:rsidR="00091ABE" w:rsidRDefault="00000000">
            <w:pPr>
              <w:widowControl w:val="0"/>
              <w:jc w:val="both"/>
              <w:rPr>
                <w:sz w:val="22"/>
                <w:szCs w:val="22"/>
              </w:rPr>
            </w:pPr>
            <w:r>
              <w:rPr>
                <w:sz w:val="22"/>
                <w:szCs w:val="22"/>
              </w:rPr>
              <w:t>Luna calendaristică de depunere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A6E47B9" w14:textId="0AD83100" w:rsidR="00091ABE" w:rsidRDefault="00000000">
            <w:pPr>
              <w:widowControl w:val="0"/>
              <w:jc w:val="both"/>
              <w:rPr>
                <w:sz w:val="22"/>
                <w:szCs w:val="22"/>
              </w:rPr>
            </w:pPr>
            <w:r>
              <w:rPr>
                <w:sz w:val="22"/>
                <w:szCs w:val="22"/>
              </w:rPr>
              <w:t>Valoare estimată</w:t>
            </w:r>
            <w:r w:rsidR="00DA4F10">
              <w:rPr>
                <w:sz w:val="22"/>
                <w:szCs w:val="22"/>
              </w:rPr>
              <w:t>*</w:t>
            </w:r>
            <w:r w:rsidR="00F72C71">
              <w:rPr>
                <w:sz w:val="22"/>
                <w:szCs w:val="22"/>
              </w:rPr>
              <w:t>*</w:t>
            </w:r>
          </w:p>
        </w:tc>
      </w:tr>
      <w:tr w:rsidR="00091ABE" w14:paraId="3E212E37"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7408F3BC"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67B5E86"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15E5EB76"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3086CADC" w14:textId="77777777" w:rsidR="00091ABE" w:rsidRDefault="00091ABE">
            <w:pPr>
              <w:widowControl w:val="0"/>
              <w:jc w:val="both"/>
              <w:rPr>
                <w:sz w:val="22"/>
                <w:szCs w:val="22"/>
              </w:rPr>
            </w:pPr>
          </w:p>
        </w:tc>
      </w:tr>
      <w:tr w:rsidR="00091ABE" w14:paraId="0816BD76"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9F6DB16"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2E3F8C12"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56ED6767"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CA4C497" w14:textId="77777777" w:rsidR="00091ABE" w:rsidRDefault="00091ABE">
            <w:pPr>
              <w:widowControl w:val="0"/>
              <w:jc w:val="both"/>
              <w:rPr>
                <w:sz w:val="22"/>
                <w:szCs w:val="22"/>
              </w:rPr>
            </w:pPr>
          </w:p>
        </w:tc>
      </w:tr>
      <w:tr w:rsidR="00F72C71" w14:paraId="4C1D37FD"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32B532C" w14:textId="77777777" w:rsidR="00F72C71" w:rsidRDefault="00F72C71">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00228ABE" w14:textId="77777777" w:rsidR="00F72C71" w:rsidRDefault="00F72C71">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483140A3" w14:textId="77777777" w:rsidR="00F72C71" w:rsidRDefault="00F72C71">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24898E1A" w14:textId="77777777" w:rsidR="00F72C71" w:rsidRDefault="00F72C71">
            <w:pPr>
              <w:widowControl w:val="0"/>
              <w:jc w:val="both"/>
              <w:rPr>
                <w:sz w:val="22"/>
                <w:szCs w:val="22"/>
              </w:rPr>
            </w:pPr>
          </w:p>
        </w:tc>
      </w:tr>
      <w:tr w:rsidR="00091ABE" w14:paraId="04E0B826"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6B6EFADB" w14:textId="77777777" w:rsidR="00091ABE" w:rsidRDefault="00091ABE">
            <w:pPr>
              <w:widowControl w:val="0"/>
              <w:jc w:val="both"/>
              <w:rPr>
                <w:sz w:val="22"/>
                <w:szCs w:val="22"/>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B9A9D18" w14:textId="77777777" w:rsidR="00091ABE" w:rsidRDefault="00091ABE">
            <w:pPr>
              <w:widowControl w:val="0"/>
              <w:jc w:val="both"/>
              <w:rPr>
                <w:sz w:val="22"/>
                <w:szCs w:val="22"/>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15896D2D" w14:textId="77777777" w:rsidR="00091ABE" w:rsidRDefault="00091ABE">
            <w:pPr>
              <w:widowControl w:val="0"/>
              <w:jc w:val="both"/>
              <w:rPr>
                <w:sz w:val="22"/>
                <w:szCs w:val="22"/>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542E0773" w14:textId="77777777" w:rsidR="00091ABE" w:rsidRDefault="00091ABE">
            <w:pPr>
              <w:widowControl w:val="0"/>
              <w:jc w:val="both"/>
              <w:rPr>
                <w:sz w:val="22"/>
                <w:szCs w:val="22"/>
              </w:rPr>
            </w:pPr>
          </w:p>
        </w:tc>
      </w:tr>
    </w:tbl>
    <w:p w14:paraId="40D5ACD2" w14:textId="4ABC533B" w:rsidR="00F72C71" w:rsidRPr="00F72C71" w:rsidRDefault="00F72C71" w:rsidP="00F72C71">
      <w:pPr>
        <w:pStyle w:val="instruct"/>
        <w:jc w:val="both"/>
      </w:pPr>
      <w:r w:rsidRPr="00F72C71">
        <w:t>* Cererea de transfer viz</w:t>
      </w:r>
      <w:r>
        <w:t>e</w:t>
      </w:r>
      <w:r w:rsidRPr="00F72C71">
        <w:t>a</w:t>
      </w:r>
      <w:r>
        <w:t>ză</w:t>
      </w:r>
      <w:r w:rsidRPr="00F72C71">
        <w:t xml:space="preserve"> </w:t>
      </w:r>
      <w:r>
        <w:t xml:space="preserve">i) solicitări de acordare de avans pentru </w:t>
      </w:r>
      <w:r w:rsidRPr="00F72C71">
        <w:t>cheltuielile</w:t>
      </w:r>
      <w:r>
        <w:t xml:space="preserve"> eligibile</w:t>
      </w:r>
      <w:r w:rsidRPr="00F72C71">
        <w:t xml:space="preserve"> </w:t>
      </w:r>
      <w:r>
        <w:t xml:space="preserve">care vor fi </w:t>
      </w:r>
      <w:r w:rsidRPr="00F72C71">
        <w:t xml:space="preserve">efectuate </w:t>
      </w:r>
      <w:r>
        <w:t>după</w:t>
      </w:r>
      <w:r w:rsidRPr="00F72C71">
        <w:t xml:space="preserve"> semnarea contractului de finanțare</w:t>
      </w:r>
      <w:r>
        <w:t xml:space="preserve"> și ii) cheltuieli eligibile efectuate după</w:t>
      </w:r>
      <w:r w:rsidRPr="00F72C71">
        <w:t xml:space="preserve"> semnarea contractului de finanțare</w:t>
      </w:r>
      <w:r>
        <w:t xml:space="preserve">. Avansul acordat nu poate depăși 90% din </w:t>
      </w:r>
      <w:r w:rsidRPr="00F72C71">
        <w:t>asistența financiară nerambursabilă</w:t>
      </w:r>
      <w:r>
        <w:t xml:space="preserve"> pe an și pe total.</w:t>
      </w:r>
    </w:p>
    <w:p w14:paraId="3C053676" w14:textId="58347306" w:rsidR="00091ABE" w:rsidRDefault="00DA4F10">
      <w:pPr>
        <w:pStyle w:val="instruct"/>
        <w:rPr>
          <w:bCs/>
          <w:sz w:val="22"/>
          <w:szCs w:val="22"/>
        </w:rPr>
      </w:pPr>
      <w:r>
        <w:rPr>
          <w:bCs/>
          <w:sz w:val="22"/>
          <w:szCs w:val="22"/>
        </w:rPr>
        <w:t>*</w:t>
      </w:r>
      <w:r w:rsidR="00F72C71">
        <w:rPr>
          <w:bCs/>
          <w:sz w:val="22"/>
          <w:szCs w:val="22"/>
        </w:rPr>
        <w:t xml:space="preserve">* </w:t>
      </w:r>
      <w:r>
        <w:t xml:space="preserve">Valoarea estimată a cererilor de transfer pentru plățile solicitate în avans nu trebuie să depășească 90% din asistența financiară nerambursabilă </w:t>
      </w:r>
      <w:r w:rsidR="00F72C71">
        <w:t>pe an și pe total.</w:t>
      </w:r>
    </w:p>
    <w:p w14:paraId="00802CFA" w14:textId="77777777" w:rsidR="00DA4F10" w:rsidRDefault="00DA4F10">
      <w:pPr>
        <w:pStyle w:val="instruct"/>
        <w:rPr>
          <w:bCs/>
          <w:sz w:val="22"/>
          <w:szCs w:val="22"/>
        </w:rPr>
      </w:pPr>
    </w:p>
    <w:p w14:paraId="484A1C2B" w14:textId="77777777" w:rsidR="00DA4F10" w:rsidRDefault="00DA4F10">
      <w:pPr>
        <w:pStyle w:val="instruct"/>
        <w:rPr>
          <w:bCs/>
          <w:sz w:val="22"/>
          <w:szCs w:val="22"/>
        </w:rPr>
      </w:pPr>
    </w:p>
    <w:p w14:paraId="2F073099" w14:textId="77777777" w:rsidR="00091ABE" w:rsidRDefault="00000000">
      <w:pPr>
        <w:pStyle w:val="Heading1"/>
        <w:spacing w:before="40" w:after="40"/>
        <w:rPr>
          <w:color w:val="7030A0"/>
          <w:szCs w:val="22"/>
        </w:rPr>
      </w:pPr>
      <w:bookmarkStart w:id="63" w:name="_Toc149226927"/>
      <w:r>
        <w:rPr>
          <w:color w:val="7030A0"/>
          <w:szCs w:val="22"/>
        </w:rPr>
        <w:t>CERTIFICAREA CERERII DE FINANŢARE</w:t>
      </w:r>
      <w:bookmarkEnd w:id="63"/>
    </w:p>
    <w:p w14:paraId="41E02E5B" w14:textId="77777777" w:rsidR="00091ABE" w:rsidRDefault="00000000">
      <w:pPr>
        <w:widowControl w:val="0"/>
        <w:numPr>
          <w:ilvl w:val="0"/>
          <w:numId w:val="11"/>
        </w:numPr>
        <w:spacing w:before="40" w:after="40"/>
        <w:ind w:left="426"/>
        <w:jc w:val="both"/>
        <w:rPr>
          <w:sz w:val="22"/>
          <w:szCs w:val="22"/>
        </w:rPr>
      </w:pPr>
      <w:r>
        <w:rPr>
          <w:rFonts w:cs="Arial"/>
          <w:sz w:val="22"/>
          <w:szCs w:val="22"/>
        </w:rPr>
        <w:t xml:space="preserve">Subsemnatul .................., posesor al CI seria.........., nr................ CNP ................în calitate de reprezentant legal al ..................../ </w:t>
      </w:r>
      <w:r>
        <w:rPr>
          <w:sz w:val="22"/>
          <w:szCs w:val="22"/>
        </w:rPr>
        <w:t xml:space="preserve">confirm că informaţiile incluse în această cerere şi detaliile prezentate în documentele anexate sunt corecte şi asistenţa financiară pentru care am aplicat este necesară proiectului pentru a se derula conform descrierii. </w:t>
      </w:r>
    </w:p>
    <w:p w14:paraId="505F2B8E" w14:textId="77777777" w:rsidR="00091ABE" w:rsidRDefault="00000000">
      <w:pPr>
        <w:widowControl w:val="0"/>
        <w:numPr>
          <w:ilvl w:val="0"/>
          <w:numId w:val="11"/>
        </w:numPr>
        <w:spacing w:before="40" w:after="40"/>
        <w:ind w:left="426"/>
        <w:jc w:val="both"/>
        <w:rPr>
          <w:sz w:val="22"/>
          <w:szCs w:val="22"/>
        </w:rPr>
      </w:pPr>
      <w:r>
        <w:rPr>
          <w:sz w:val="22"/>
          <w:szCs w:val="22"/>
        </w:rPr>
        <w:t>Confirm că prezenta cerere de finanțare este elaborată în conformitate cu legislaţia naţională şi comunitară aplicabilă (inclusiv in materia achizițiilor și a conflictului de interese).</w:t>
      </w:r>
    </w:p>
    <w:p w14:paraId="6E16BFE6" w14:textId="77777777" w:rsidR="00091ABE" w:rsidRDefault="00000000">
      <w:pPr>
        <w:widowControl w:val="0"/>
        <w:numPr>
          <w:ilvl w:val="0"/>
          <w:numId w:val="11"/>
        </w:numPr>
        <w:spacing w:before="40" w:after="40"/>
        <w:ind w:left="426"/>
        <w:jc w:val="both"/>
        <w:rPr>
          <w:sz w:val="22"/>
          <w:szCs w:val="22"/>
        </w:rPr>
      </w:pPr>
      <w:r>
        <w:rPr>
          <w:sz w:val="22"/>
          <w:szCs w:val="22"/>
        </w:rPr>
        <w:t>Confirm că am luat la cunoștintă toate prevederile ghidului aplicabil apelului de proiecte......</w:t>
      </w:r>
    </w:p>
    <w:p w14:paraId="79CCC82C" w14:textId="77777777" w:rsidR="00091ABE" w:rsidRDefault="00000000">
      <w:pPr>
        <w:widowControl w:val="0"/>
        <w:numPr>
          <w:ilvl w:val="0"/>
          <w:numId w:val="11"/>
        </w:numPr>
        <w:spacing w:before="40" w:after="40"/>
        <w:ind w:left="426"/>
        <w:jc w:val="both"/>
        <w:rPr>
          <w:sz w:val="22"/>
          <w:szCs w:val="22"/>
        </w:rPr>
      </w:pPr>
      <w:r>
        <w:rPr>
          <w:sz w:val="22"/>
          <w:szCs w:val="22"/>
        </w:rPr>
        <w:t xml:space="preserve">Confirm că nu am la cunoştinţă nici un motiv pentru care proiectul ar putea să nu 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14:paraId="4028364C" w14:textId="77777777" w:rsidR="00091ABE" w:rsidRDefault="00000000">
      <w:pPr>
        <w:widowControl w:val="0"/>
        <w:numPr>
          <w:ilvl w:val="0"/>
          <w:numId w:val="11"/>
        </w:numPr>
        <w:spacing w:before="40" w:after="40"/>
        <w:ind w:left="426"/>
        <w:jc w:val="both"/>
        <w:rPr>
          <w:sz w:val="22"/>
          <w:szCs w:val="22"/>
        </w:rPr>
      </w:pPr>
      <w:r>
        <w:rPr>
          <w:sz w:val="22"/>
          <w:szCs w:val="22"/>
        </w:rPr>
        <w:t xml:space="preserve">Sunt conştient că, din punct de vedere legal şi financiar, &lt;denumire solicitant&gt; este singurul responsabil de implementarea proiectului.  </w:t>
      </w:r>
    </w:p>
    <w:p w14:paraId="2D365164" w14:textId="77777777" w:rsidR="00C538CF" w:rsidRDefault="00C538CF">
      <w:pPr>
        <w:jc w:val="both"/>
        <w:rPr>
          <w:ins w:id="64" w:author="Anca Ciocoiu" w:date="2023-10-09T15:57:00Z"/>
          <w:sz w:val="22"/>
          <w:szCs w:val="22"/>
        </w:rPr>
      </w:pPr>
    </w:p>
    <w:p w14:paraId="61B7D441" w14:textId="24FC5C43" w:rsidR="00091ABE" w:rsidRDefault="00000000">
      <w:pPr>
        <w:jc w:val="both"/>
        <w:rPr>
          <w:sz w:val="22"/>
          <w:szCs w:val="22"/>
        </w:rPr>
      </w:pPr>
      <w:r>
        <w:rPr>
          <w:sz w:val="22"/>
          <w:szCs w:val="22"/>
        </w:rPr>
        <w:t xml:space="preserve">Prezenta cerere a fost completată </w:t>
      </w:r>
      <w:r w:rsidR="00D83E57" w:rsidRPr="0066703A">
        <w:rPr>
          <w:color w:val="222222"/>
          <w:sz w:val="22"/>
          <w:szCs w:val="22"/>
          <w:shd w:val="clear" w:color="auto" w:fill="FFFFFF"/>
        </w:rPr>
        <w:t>cunoscând dispozițiile prevăzute de art. 326 Cod penal</w:t>
      </w:r>
      <w:r>
        <w:rPr>
          <w:sz w:val="22"/>
          <w:szCs w:val="22"/>
        </w:rPr>
        <w:t>.</w:t>
      </w:r>
    </w:p>
    <w:p w14:paraId="0DFA5B1D" w14:textId="77777777" w:rsidR="00C538CF" w:rsidRDefault="00C538CF">
      <w:pPr>
        <w:jc w:val="both"/>
        <w:rPr>
          <w:color w:val="222222"/>
          <w:sz w:val="22"/>
          <w:szCs w:val="22"/>
          <w:shd w:val="clear" w:color="auto" w:fill="FFFFFF"/>
        </w:rPr>
      </w:pPr>
    </w:p>
    <w:tbl>
      <w:tblPr>
        <w:tblW w:w="9180" w:type="dxa"/>
        <w:tblLayout w:type="fixed"/>
        <w:tblLook w:val="0000" w:firstRow="0" w:lastRow="0" w:firstColumn="0" w:lastColumn="0" w:noHBand="0" w:noVBand="0"/>
      </w:tblPr>
      <w:tblGrid>
        <w:gridCol w:w="2581"/>
        <w:gridCol w:w="6599"/>
      </w:tblGrid>
      <w:tr w:rsidR="00091ABE" w14:paraId="180BD7A7" w14:textId="77777777">
        <w:tc>
          <w:tcPr>
            <w:tcW w:w="2581" w:type="dxa"/>
          </w:tcPr>
          <w:p w14:paraId="6456A8DD" w14:textId="77777777" w:rsidR="00091ABE" w:rsidRDefault="00000000">
            <w:pPr>
              <w:widowControl w:val="0"/>
              <w:rPr>
                <w:sz w:val="22"/>
                <w:szCs w:val="22"/>
              </w:rPr>
            </w:pPr>
            <w:r>
              <w:rPr>
                <w:sz w:val="22"/>
                <w:szCs w:val="22"/>
              </w:rPr>
              <w:t>Data:</w:t>
            </w:r>
          </w:p>
          <w:p w14:paraId="6B990BA9" w14:textId="77777777" w:rsidR="00091ABE" w:rsidRDefault="00000000">
            <w:pPr>
              <w:pStyle w:val="instruct"/>
              <w:rPr>
                <w:color w:val="7030A0"/>
                <w:sz w:val="22"/>
                <w:szCs w:val="22"/>
              </w:rPr>
            </w:pPr>
            <w:r>
              <w:rPr>
                <w:color w:val="7030A0"/>
                <w:sz w:val="22"/>
                <w:szCs w:val="22"/>
              </w:rPr>
              <w:t>zz/ll/aaaa</w:t>
            </w:r>
          </w:p>
        </w:tc>
        <w:tc>
          <w:tcPr>
            <w:tcW w:w="6598" w:type="dxa"/>
          </w:tcPr>
          <w:p w14:paraId="69614961" w14:textId="77777777" w:rsidR="00091ABE" w:rsidRDefault="00000000">
            <w:pPr>
              <w:widowControl w:val="0"/>
              <w:rPr>
                <w:b/>
                <w:sz w:val="22"/>
                <w:szCs w:val="22"/>
              </w:rPr>
            </w:pPr>
            <w:r>
              <w:rPr>
                <w:b/>
                <w:sz w:val="22"/>
                <w:szCs w:val="22"/>
              </w:rPr>
              <w:t>Prenumele şi numele solicitantului / liderului de parteneriat</w:t>
            </w:r>
          </w:p>
          <w:p w14:paraId="5448F929" w14:textId="77777777" w:rsidR="00091ABE" w:rsidRDefault="00000000">
            <w:pPr>
              <w:pStyle w:val="instruct"/>
              <w:rPr>
                <w:color w:val="7030A0"/>
                <w:sz w:val="22"/>
                <w:szCs w:val="22"/>
              </w:rPr>
            </w:pPr>
            <w:r>
              <w:rPr>
                <w:color w:val="7030A0"/>
                <w:sz w:val="22"/>
                <w:szCs w:val="22"/>
              </w:rPr>
              <w:t>Completaţi cu prenumele, numele complete şi funcţia reprezentantului legal, cu litere mari de tipar</w:t>
            </w:r>
          </w:p>
          <w:p w14:paraId="0E8B7B74" w14:textId="77777777" w:rsidR="00091ABE" w:rsidRDefault="00000000">
            <w:pPr>
              <w:pStyle w:val="instruct"/>
              <w:rPr>
                <w:sz w:val="22"/>
                <w:szCs w:val="22"/>
              </w:rPr>
            </w:pPr>
            <w:r>
              <w:rPr>
                <w:color w:val="7030A0"/>
                <w:sz w:val="22"/>
                <w:szCs w:val="22"/>
              </w:rPr>
              <w:t>Poziția în cadrul întreprinderii</w:t>
            </w:r>
          </w:p>
        </w:tc>
      </w:tr>
      <w:tr w:rsidR="00091ABE" w14:paraId="4461156A" w14:textId="77777777">
        <w:trPr>
          <w:trHeight w:val="1066"/>
        </w:trPr>
        <w:tc>
          <w:tcPr>
            <w:tcW w:w="2581" w:type="dxa"/>
          </w:tcPr>
          <w:p w14:paraId="195CD239" w14:textId="77777777" w:rsidR="00091ABE" w:rsidRDefault="00091ABE">
            <w:pPr>
              <w:widowControl w:val="0"/>
              <w:rPr>
                <w:sz w:val="22"/>
                <w:szCs w:val="22"/>
              </w:rPr>
            </w:pPr>
          </w:p>
        </w:tc>
        <w:tc>
          <w:tcPr>
            <w:tcW w:w="6598" w:type="dxa"/>
          </w:tcPr>
          <w:p w14:paraId="18F9A329" w14:textId="77777777" w:rsidR="00091ABE" w:rsidRDefault="00000000">
            <w:pPr>
              <w:widowControl w:val="0"/>
              <w:rPr>
                <w:b/>
                <w:sz w:val="22"/>
                <w:szCs w:val="22"/>
              </w:rPr>
            </w:pPr>
            <w:r>
              <w:rPr>
                <w:b/>
                <w:sz w:val="22"/>
                <w:szCs w:val="22"/>
              </w:rPr>
              <w:t>Semnătura</w:t>
            </w:r>
          </w:p>
          <w:p w14:paraId="3BF51630" w14:textId="77777777" w:rsidR="00091ABE" w:rsidRDefault="00000000">
            <w:pPr>
              <w:pStyle w:val="instruct"/>
              <w:rPr>
                <w:color w:val="7030A0"/>
                <w:sz w:val="22"/>
                <w:szCs w:val="22"/>
              </w:rPr>
            </w:pPr>
            <w:r>
              <w:rPr>
                <w:color w:val="7030A0"/>
                <w:sz w:val="22"/>
                <w:szCs w:val="22"/>
              </w:rPr>
              <w:t>Semnătura reprezentantului legal</w:t>
            </w:r>
          </w:p>
        </w:tc>
      </w:tr>
    </w:tbl>
    <w:p w14:paraId="5B7F6583" w14:textId="77777777" w:rsidR="00091ABE" w:rsidRDefault="00091ABE">
      <w:pPr>
        <w:widowControl w:val="0"/>
        <w:rPr>
          <w:rFonts w:cs="Arial"/>
          <w:b/>
          <w:sz w:val="22"/>
          <w:szCs w:val="22"/>
        </w:rPr>
      </w:pPr>
    </w:p>
    <w:sectPr w:rsidR="00091ABE">
      <w:headerReference w:type="default" r:id="rId16"/>
      <w:footerReference w:type="default" r:id="rId17"/>
      <w:pgSz w:w="11906" w:h="16838"/>
      <w:pgMar w:top="1138" w:right="1287" w:bottom="893" w:left="1440" w:header="706" w:footer="444"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630B0" w14:textId="77777777" w:rsidR="00A96889" w:rsidRDefault="00A96889">
      <w:pPr>
        <w:spacing w:before="0" w:after="0"/>
      </w:pPr>
      <w:r>
        <w:separator/>
      </w:r>
    </w:p>
  </w:endnote>
  <w:endnote w:type="continuationSeparator" w:id="0">
    <w:p w14:paraId="5AA072C7" w14:textId="77777777" w:rsidR="00A96889" w:rsidRDefault="00A968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660A7437" w14:textId="77777777">
      <w:trPr>
        <w:jc w:val="center"/>
      </w:trPr>
      <w:tc>
        <w:tcPr>
          <w:tcW w:w="8908" w:type="dxa"/>
          <w:tcBorders>
            <w:top w:val="single" w:sz="4" w:space="0" w:color="333333"/>
          </w:tcBorders>
        </w:tcPr>
        <w:p w14:paraId="4FCF7D65"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7</w:t>
          </w:r>
          <w:r>
            <w:fldChar w:fldCharType="end"/>
          </w:r>
        </w:p>
      </w:tc>
    </w:tr>
  </w:tbl>
  <w:p w14:paraId="3A194ABB" w14:textId="77777777" w:rsidR="00091ABE" w:rsidRDefault="00000000">
    <w:pPr>
      <w:pStyle w:val="Footer"/>
      <w:rPr>
        <w:color w:val="333333"/>
        <w:sz w:val="17"/>
        <w:szCs w:val="17"/>
      </w:rPr>
    </w:pPr>
    <w:r>
      <w:rPr>
        <w:rFonts w:ascii="Arial" w:hAnsi="Arial" w:cs="Arial"/>
        <w:color w:val="333333"/>
        <w:sz w:val="14"/>
        <w:szCs w:val="14"/>
      </w:rPr>
      <w:tab/>
    </w:r>
  </w:p>
  <w:p w14:paraId="7754BF39" w14:textId="77777777" w:rsidR="00091ABE" w:rsidRDefault="00091A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0AECC6CA" w14:textId="77777777">
      <w:trPr>
        <w:jc w:val="center"/>
      </w:trPr>
      <w:tc>
        <w:tcPr>
          <w:tcW w:w="8908" w:type="dxa"/>
          <w:tcBorders>
            <w:top w:val="single" w:sz="4" w:space="0" w:color="333333"/>
          </w:tcBorders>
        </w:tcPr>
        <w:p w14:paraId="5AE47F19"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8</w:t>
          </w:r>
          <w:r>
            <w:fldChar w:fldCharType="end"/>
          </w:r>
        </w:p>
      </w:tc>
    </w:tr>
  </w:tbl>
  <w:p w14:paraId="3892EBA8" w14:textId="77777777" w:rsidR="00091ABE" w:rsidRDefault="00000000">
    <w:pPr>
      <w:pStyle w:val="Footer"/>
      <w:rPr>
        <w:color w:val="333333"/>
        <w:sz w:val="17"/>
        <w:szCs w:val="17"/>
      </w:rPr>
    </w:pPr>
    <w:r>
      <w:rPr>
        <w:rFonts w:ascii="Arial" w:hAnsi="Arial" w:cs="Arial"/>
        <w:color w:val="333333"/>
        <w:sz w:val="14"/>
        <w:szCs w:val="14"/>
      </w:rPr>
      <w:tab/>
    </w:r>
  </w:p>
  <w:p w14:paraId="77674F50" w14:textId="77777777" w:rsidR="00091ABE" w:rsidRDefault="00091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76FA46C5" w14:textId="77777777">
      <w:trPr>
        <w:jc w:val="center"/>
      </w:trPr>
      <w:tc>
        <w:tcPr>
          <w:tcW w:w="8908" w:type="dxa"/>
          <w:tcBorders>
            <w:top w:val="single" w:sz="4" w:space="0" w:color="333333"/>
          </w:tcBorders>
        </w:tcPr>
        <w:p w14:paraId="299C9484"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w:t>
          </w:r>
          <w:r>
            <w:t>1</w:t>
          </w:r>
          <w:r>
            <w:fldChar w:fldCharType="end"/>
          </w:r>
        </w:p>
      </w:tc>
    </w:tr>
  </w:tbl>
  <w:p w14:paraId="7A79E3F5" w14:textId="77777777" w:rsidR="00091ABE" w:rsidRDefault="00000000">
    <w:pPr>
      <w:pStyle w:val="Footer"/>
      <w:rPr>
        <w:color w:val="333333"/>
        <w:sz w:val="17"/>
        <w:szCs w:val="17"/>
      </w:rPr>
    </w:pPr>
    <w:r>
      <w:rPr>
        <w:rFonts w:ascii="Arial" w:hAnsi="Arial" w:cs="Arial"/>
        <w:color w:val="333333"/>
        <w:sz w:val="14"/>
        <w:szCs w:val="14"/>
      </w:rPr>
      <w:tab/>
    </w:r>
  </w:p>
  <w:p w14:paraId="312B1987" w14:textId="77777777" w:rsidR="00091ABE" w:rsidRDefault="00091AB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5571A00D" w14:textId="77777777">
      <w:trPr>
        <w:jc w:val="center"/>
      </w:trPr>
      <w:tc>
        <w:tcPr>
          <w:tcW w:w="8908" w:type="dxa"/>
          <w:tcBorders>
            <w:top w:val="single" w:sz="4" w:space="0" w:color="333333"/>
          </w:tcBorders>
        </w:tcPr>
        <w:p w14:paraId="4CFE5E39"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w:t>
          </w:r>
          <w:r>
            <w:t>4</w:t>
          </w:r>
          <w:r>
            <w:fldChar w:fldCharType="end"/>
          </w:r>
        </w:p>
      </w:tc>
    </w:tr>
  </w:tbl>
  <w:p w14:paraId="0315E96B" w14:textId="77777777" w:rsidR="00091ABE" w:rsidRDefault="00000000">
    <w:pPr>
      <w:pStyle w:val="Footer"/>
      <w:rPr>
        <w:color w:val="333333"/>
        <w:sz w:val="17"/>
        <w:szCs w:val="17"/>
      </w:rPr>
    </w:pPr>
    <w:r>
      <w:rPr>
        <w:rFonts w:ascii="Arial" w:hAnsi="Arial" w:cs="Arial"/>
        <w:color w:val="333333"/>
        <w:sz w:val="14"/>
        <w:szCs w:val="14"/>
      </w:rPr>
      <w:tab/>
    </w:r>
  </w:p>
  <w:p w14:paraId="7AA8676A" w14:textId="77777777" w:rsidR="00091ABE" w:rsidRDefault="00091AB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124B3A71" w14:textId="77777777">
      <w:trPr>
        <w:jc w:val="center"/>
      </w:trPr>
      <w:tc>
        <w:tcPr>
          <w:tcW w:w="8908" w:type="dxa"/>
          <w:tcBorders>
            <w:top w:val="single" w:sz="4" w:space="0" w:color="333333"/>
          </w:tcBorders>
        </w:tcPr>
        <w:p w14:paraId="5FE293C1" w14:textId="77777777" w:rsidR="00091ABE" w:rsidRDefault="00000000">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w:t>
          </w:r>
          <w:r>
            <w:t>6</w:t>
          </w:r>
          <w:r>
            <w:fldChar w:fldCharType="end"/>
          </w:r>
        </w:p>
      </w:tc>
    </w:tr>
  </w:tbl>
  <w:p w14:paraId="6B0DC708" w14:textId="77777777" w:rsidR="00091ABE" w:rsidRDefault="00000000">
    <w:pPr>
      <w:pStyle w:val="Footer"/>
      <w:rPr>
        <w:color w:val="333333"/>
        <w:sz w:val="17"/>
        <w:szCs w:val="17"/>
      </w:rPr>
    </w:pPr>
    <w:r>
      <w:rPr>
        <w:rFonts w:ascii="Arial" w:hAnsi="Arial" w:cs="Arial"/>
        <w:color w:val="333333"/>
        <w:sz w:val="14"/>
        <w:szCs w:val="14"/>
      </w:rPr>
      <w:tab/>
    </w:r>
  </w:p>
  <w:p w14:paraId="0A9970C6" w14:textId="77777777" w:rsidR="00091ABE" w:rsidRDefault="00091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63835" w14:textId="77777777" w:rsidR="00A96889" w:rsidRDefault="00A96889">
      <w:pPr>
        <w:spacing w:before="0" w:after="0"/>
      </w:pPr>
      <w:r>
        <w:separator/>
      </w:r>
    </w:p>
  </w:footnote>
  <w:footnote w:type="continuationSeparator" w:id="0">
    <w:p w14:paraId="7F915C6B" w14:textId="77777777" w:rsidR="00A96889" w:rsidRDefault="00A968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4BD8"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1E654B67"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2F0A6F29"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3E573FFA" w14:textId="77777777" w:rsidR="00091ABE" w:rsidRDefault="00091ABE">
    <w:pPr>
      <w:keepNext/>
      <w:spacing w:before="0" w:after="0" w:line="259" w:lineRule="auto"/>
      <w:jc w:val="both"/>
      <w:outlineLvl w:val="7"/>
      <w:rPr>
        <w:rFonts w:eastAsia="Calibri"/>
        <w:sz w:val="14"/>
        <w:szCs w:val="1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CF0D"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0470D92"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70E090CC"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721FDE90" w14:textId="77777777" w:rsidR="00091ABE" w:rsidRDefault="00091ABE">
    <w:pPr>
      <w:keepNext/>
      <w:spacing w:before="0" w:after="0" w:line="259" w:lineRule="auto"/>
      <w:jc w:val="both"/>
      <w:outlineLvl w:val="7"/>
      <w:rPr>
        <w:rFonts w:eastAsia="Calibri"/>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AAF4"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CDE03CA"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6C446294"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1686ADE5" w14:textId="77777777" w:rsidR="00091ABE" w:rsidRDefault="00091ABE">
    <w:pPr>
      <w:keepNext/>
      <w:spacing w:before="0" w:after="0" w:line="259" w:lineRule="auto"/>
      <w:jc w:val="both"/>
      <w:outlineLvl w:val="7"/>
      <w:rPr>
        <w:rFonts w:eastAsia="Calibri"/>
        <w:sz w:val="14"/>
        <w:szCs w:val="1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AB88"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79CD7C8F"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5B307967"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6DAE3D35" w14:textId="77777777" w:rsidR="00091ABE" w:rsidRDefault="00091ABE">
    <w:pPr>
      <w:keepNext/>
      <w:spacing w:before="0" w:after="0" w:line="259" w:lineRule="auto"/>
      <w:jc w:val="both"/>
      <w:outlineLvl w:val="7"/>
      <w:rPr>
        <w:rFonts w:eastAsia="Calibri"/>
        <w:sz w:val="14"/>
        <w:szCs w:val="14"/>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48E6"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3E77830F"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sz w:val="22"/>
        <w:szCs w:val="22"/>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09EBB8AF" w14:textId="77777777" w:rsidR="00091ABE" w:rsidRDefault="00000000">
    <w:pPr>
      <w:keepNext/>
      <w:spacing w:before="0"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3318CA12" w14:textId="77777777" w:rsidR="00091ABE" w:rsidRDefault="00091ABE">
    <w:pPr>
      <w:keepNext/>
      <w:spacing w:before="0" w:after="0" w:line="259" w:lineRule="auto"/>
      <w:jc w:val="both"/>
      <w:outlineLvl w:val="7"/>
      <w:rPr>
        <w:rFonts w:eastAsia="Calibri"/>
        <w:sz w:val="14"/>
        <w:szCs w:val="1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104B"/>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 w15:restartNumberingAfterBreak="0">
    <w:nsid w:val="04282215"/>
    <w:multiLevelType w:val="multilevel"/>
    <w:tmpl w:val="8C483CD8"/>
    <w:lvl w:ilvl="0">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bullet"/>
      <w:lvlText w:val=""/>
      <w:lvlJc w:val="left"/>
      <w:pPr>
        <w:tabs>
          <w:tab w:val="num" w:pos="360"/>
        </w:tabs>
        <w:ind w:left="0" w:firstLine="0"/>
      </w:pPr>
      <w:rPr>
        <w:rFonts w:ascii="Symbol" w:hAnsi="Symbol" w:cs="Symbol" w:hint="default"/>
      </w:rPr>
    </w:lvl>
    <w:lvl w:ilvl="3">
      <w:start w:val="1"/>
      <w:numFmt w:val="decimal"/>
      <w:lvlText w:val="%1.%2.%4."/>
      <w:lvlJc w:val="left"/>
      <w:pPr>
        <w:tabs>
          <w:tab w:val="num" w:pos="0"/>
        </w:tabs>
        <w:ind w:left="0" w:firstLine="0"/>
      </w:pPr>
      <w:rPr>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47F1BAD"/>
    <w:multiLevelType w:val="hybridMultilevel"/>
    <w:tmpl w:val="FEB86EBE"/>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05A37FBE"/>
    <w:multiLevelType w:val="multilevel"/>
    <w:tmpl w:val="C32AC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B84EFD"/>
    <w:multiLevelType w:val="multilevel"/>
    <w:tmpl w:val="167CF6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EED3D6D"/>
    <w:multiLevelType w:val="multilevel"/>
    <w:tmpl w:val="8A4640B6"/>
    <w:lvl w:ilvl="0">
      <w:start w:val="1"/>
      <w:numFmt w:val="bullet"/>
      <w:pStyle w:val="TOC9"/>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20A47A3"/>
    <w:multiLevelType w:val="multilevel"/>
    <w:tmpl w:val="F9F23E0E"/>
    <w:lvl w:ilvl="0">
      <w:start w:val="1"/>
      <w:numFmt w:val="bullet"/>
      <w:pStyle w:val="bullet1"/>
      <w:lvlText w:val=""/>
      <w:lvlJc w:val="left"/>
      <w:pPr>
        <w:tabs>
          <w:tab w:val="num" w:pos="720"/>
        </w:tabs>
        <w:ind w:left="72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46D3C18"/>
    <w:multiLevelType w:val="multilevel"/>
    <w:tmpl w:val="5D6A0846"/>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15:restartNumberingAfterBreak="0">
    <w:nsid w:val="253E6573"/>
    <w:multiLevelType w:val="multilevel"/>
    <w:tmpl w:val="9036023A"/>
    <w:lvl w:ilvl="0">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792"/>
      </w:pPr>
      <w:rPr>
        <w:rFonts w:hint="default"/>
      </w:rPr>
    </w:lvl>
    <w:lvl w:ilvl="2">
      <w:start w:val="1"/>
      <w:numFmt w:val="bullet"/>
      <w:pStyle w:val="Heading3"/>
      <w:lvlText w:val=""/>
      <w:lvlJc w:val="left"/>
      <w:pPr>
        <w:tabs>
          <w:tab w:val="num" w:pos="360"/>
        </w:tabs>
        <w:ind w:left="0" w:firstLine="0"/>
      </w:pPr>
      <w:rPr>
        <w:rFonts w:ascii="Symbol" w:hAnsi="Symbol" w:cs="Symbol" w:hint="default"/>
      </w:rPr>
    </w:lvl>
    <w:lvl w:ilvl="3">
      <w:start w:val="1"/>
      <w:numFmt w:val="none"/>
      <w:pStyle w:val="Heading4"/>
      <w:lvlText w:val="1.1.3."/>
      <w:lvlJc w:val="left"/>
      <w:pPr>
        <w:tabs>
          <w:tab w:val="num" w:pos="0"/>
        </w:tabs>
        <w:ind w:left="0" w:firstLine="0"/>
      </w:pPr>
      <w:rPr>
        <w:rFonts w:hint="default"/>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28700E0B"/>
    <w:multiLevelType w:val="multilevel"/>
    <w:tmpl w:val="C91CC880"/>
    <w:lvl w:ilvl="0">
      <w:start w:val="1"/>
      <w:numFmt w:val="decimal"/>
      <w:pStyle w:val="TOC8"/>
      <w:lvlText w:val="Anexa %1."/>
      <w:lvlJc w:val="left"/>
      <w:pPr>
        <w:tabs>
          <w:tab w:val="num" w:pos="1440"/>
        </w:tabs>
        <w:ind w:left="1224" w:hanging="1224"/>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9363A2D"/>
    <w:multiLevelType w:val="multilevel"/>
    <w:tmpl w:val="3038468E"/>
    <w:lvl w:ilvl="0">
      <w:start w:val="1"/>
      <w:numFmt w:val="bullet"/>
      <w:pStyle w:val="bulletX"/>
      <w:lvlText w:val=""/>
      <w:lvlJc w:val="left"/>
      <w:pPr>
        <w:tabs>
          <w:tab w:val="num" w:pos="1080"/>
        </w:tabs>
        <w:ind w:left="1080" w:hanging="360"/>
      </w:pPr>
      <w:rPr>
        <w:rFonts w:ascii="Symbol" w:hAnsi="Symbol" w:cs="Symbol" w:hint="default"/>
        <w:color w:val="auto"/>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1" w15:restartNumberingAfterBreak="0">
    <w:nsid w:val="29880CB9"/>
    <w:multiLevelType w:val="hybridMultilevel"/>
    <w:tmpl w:val="9CB2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2D4C2E"/>
    <w:multiLevelType w:val="multilevel"/>
    <w:tmpl w:val="7188E6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05A2F9C"/>
    <w:multiLevelType w:val="hybridMultilevel"/>
    <w:tmpl w:val="782A7C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735942"/>
    <w:multiLevelType w:val="multilevel"/>
    <w:tmpl w:val="16E225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1C17913"/>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6" w15:restartNumberingAfterBreak="0">
    <w:nsid w:val="35BE7581"/>
    <w:multiLevelType w:val="hybridMultilevel"/>
    <w:tmpl w:val="55D4F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E2135"/>
    <w:multiLevelType w:val="multilevel"/>
    <w:tmpl w:val="49023D20"/>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C5140EF"/>
    <w:multiLevelType w:val="multilevel"/>
    <w:tmpl w:val="C4CC570C"/>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9" w15:restartNumberingAfterBreak="0">
    <w:nsid w:val="490F787E"/>
    <w:multiLevelType w:val="multilevel"/>
    <w:tmpl w:val="AA447978"/>
    <w:lvl w:ilvl="0">
      <w:start w:val="1"/>
      <w:numFmt w:val="bullet"/>
      <w:pStyle w:val="Normal-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E5421B9"/>
    <w:multiLevelType w:val="multilevel"/>
    <w:tmpl w:val="CFBAB860"/>
    <w:lvl w:ilvl="0">
      <w:start w:val="1"/>
      <w:numFmt w:val="bullet"/>
      <w:pStyle w:val="bullet"/>
      <w:lvlText w:val=""/>
      <w:lvlJc w:val="left"/>
      <w:pPr>
        <w:tabs>
          <w:tab w:val="num" w:pos="2160"/>
        </w:tabs>
        <w:ind w:left="216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5920F3D"/>
    <w:multiLevelType w:val="multilevel"/>
    <w:tmpl w:val="A8F6713E"/>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2" w15:restartNumberingAfterBreak="0">
    <w:nsid w:val="560703B4"/>
    <w:multiLevelType w:val="multilevel"/>
    <w:tmpl w:val="A24A790A"/>
    <w:lvl w:ilvl="0">
      <w:start w:val="1"/>
      <w:numFmt w:val="decimal"/>
      <w:pStyle w:val="normalbulle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67C014C"/>
    <w:multiLevelType w:val="multilevel"/>
    <w:tmpl w:val="F7169D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8C05954"/>
    <w:multiLevelType w:val="multilevel"/>
    <w:tmpl w:val="6024B150"/>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5" w15:restartNumberingAfterBreak="0">
    <w:nsid w:val="69077C36"/>
    <w:multiLevelType w:val="hybridMultilevel"/>
    <w:tmpl w:val="1BFC139A"/>
    <w:lvl w:ilvl="0" w:tplc="04090011">
      <w:start w:val="1"/>
      <w:numFmt w:val="decimal"/>
      <w:lvlText w:val="%1)"/>
      <w:lvlJc w:val="left"/>
      <w:pPr>
        <w:ind w:left="1710" w:hanging="360"/>
      </w:pPr>
    </w:lvl>
    <w:lvl w:ilvl="1" w:tplc="FFFFFFFF" w:tentative="1">
      <w:start w:val="1"/>
      <w:numFmt w:val="lowerLetter"/>
      <w:lvlText w:val="%2."/>
      <w:lvlJc w:val="left"/>
      <w:pPr>
        <w:ind w:left="2430" w:hanging="360"/>
      </w:pPr>
    </w:lvl>
    <w:lvl w:ilvl="2" w:tplc="FFFFFFFF" w:tentative="1">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26" w15:restartNumberingAfterBreak="0">
    <w:nsid w:val="6B3D406D"/>
    <w:multiLevelType w:val="hybridMultilevel"/>
    <w:tmpl w:val="B4ACDC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9D4728"/>
    <w:multiLevelType w:val="multilevel"/>
    <w:tmpl w:val="29589D6E"/>
    <w:lvl w:ilvl="0">
      <w:start w:val="1"/>
      <w:numFmt w:val="decimal"/>
      <w:pStyle w:val="eval"/>
      <w:lvlText w:val="%1."/>
      <w:lvlJc w:val="left"/>
      <w:pPr>
        <w:tabs>
          <w:tab w:val="num" w:pos="360"/>
        </w:tabs>
        <w:ind w:left="360" w:hanging="360"/>
      </w:pPr>
      <w:rPr>
        <w:rFonts w:ascii="Arial" w:hAnsi="Arial"/>
        <w:b/>
        <w:i w:val="0"/>
        <w:color w:val="auto"/>
        <w:sz w:val="32"/>
      </w:rPr>
    </w:lvl>
    <w:lvl w:ilvl="1">
      <w:start w:val="1"/>
      <w:numFmt w:val="decimal"/>
      <w:lvlText w:val="%1.%2."/>
      <w:lvlJc w:val="left"/>
      <w:pPr>
        <w:tabs>
          <w:tab w:val="num" w:pos="1474"/>
        </w:tabs>
        <w:ind w:left="1474" w:hanging="1114"/>
      </w:pPr>
      <w:rPr>
        <w:rFonts w:ascii="Arial" w:hAnsi="Arial"/>
        <w:b/>
        <w:i w:val="0"/>
        <w:color w:val="auto"/>
        <w:sz w:val="24"/>
      </w:rPr>
    </w:lvl>
    <w:lvl w:ilvl="2">
      <w:start w:val="1"/>
      <w:numFmt w:val="upperLetter"/>
      <w:lvlText w:val="%1.%2.%3."/>
      <w:lvlJc w:val="left"/>
      <w:pPr>
        <w:tabs>
          <w:tab w:val="num" w:pos="1440"/>
        </w:tabs>
        <w:ind w:left="1224" w:hanging="504"/>
      </w:pPr>
      <w:rPr>
        <w:rFonts w:ascii="Arial" w:hAnsi="Arial"/>
        <w:b/>
        <w:i w:val="0"/>
        <w:color w:val="auto"/>
        <w:sz w:val="22"/>
      </w:rPr>
    </w:lvl>
    <w:lvl w:ilvl="3">
      <w:start w:val="1"/>
      <w:numFmt w:val="decimal"/>
      <w:lvlText w:val="%1.%2.%3.%4"/>
      <w:lvlJc w:val="left"/>
      <w:pPr>
        <w:tabs>
          <w:tab w:val="num" w:pos="1800"/>
        </w:tabs>
        <w:ind w:left="1728" w:hanging="648"/>
      </w:pPr>
      <w:rPr>
        <w:rFonts w:ascii="Arial" w:hAnsi="Arial"/>
        <w:b/>
        <w:i w:val="0"/>
        <w:color w:val="auto"/>
        <w:sz w:val="22"/>
      </w:r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2023625366">
    <w:abstractNumId w:val="8"/>
  </w:num>
  <w:num w:numId="2" w16cid:durableId="1284728252">
    <w:abstractNumId w:val="19"/>
  </w:num>
  <w:num w:numId="3" w16cid:durableId="2001617974">
    <w:abstractNumId w:val="6"/>
  </w:num>
  <w:num w:numId="4" w16cid:durableId="550503074">
    <w:abstractNumId w:val="27"/>
  </w:num>
  <w:num w:numId="5" w16cid:durableId="1696613911">
    <w:abstractNumId w:val="5"/>
  </w:num>
  <w:num w:numId="6" w16cid:durableId="1317339168">
    <w:abstractNumId w:val="24"/>
  </w:num>
  <w:num w:numId="7" w16cid:durableId="1340960633">
    <w:abstractNumId w:val="10"/>
  </w:num>
  <w:num w:numId="8" w16cid:durableId="2082560093">
    <w:abstractNumId w:val="9"/>
  </w:num>
  <w:num w:numId="9" w16cid:durableId="706032735">
    <w:abstractNumId w:val="22"/>
  </w:num>
  <w:num w:numId="10" w16cid:durableId="489096740">
    <w:abstractNumId w:val="20"/>
  </w:num>
  <w:num w:numId="11" w16cid:durableId="241720729">
    <w:abstractNumId w:val="21"/>
  </w:num>
  <w:num w:numId="12" w16cid:durableId="965114512">
    <w:abstractNumId w:val="1"/>
  </w:num>
  <w:num w:numId="13" w16cid:durableId="313024646">
    <w:abstractNumId w:val="3"/>
  </w:num>
  <w:num w:numId="14" w16cid:durableId="138352984">
    <w:abstractNumId w:val="23"/>
  </w:num>
  <w:num w:numId="15" w16cid:durableId="1716811884">
    <w:abstractNumId w:val="4"/>
  </w:num>
  <w:num w:numId="16" w16cid:durableId="340400192">
    <w:abstractNumId w:val="18"/>
  </w:num>
  <w:num w:numId="17" w16cid:durableId="781609475">
    <w:abstractNumId w:val="14"/>
  </w:num>
  <w:num w:numId="18" w16cid:durableId="185411522">
    <w:abstractNumId w:val="17"/>
  </w:num>
  <w:num w:numId="19" w16cid:durableId="976641991">
    <w:abstractNumId w:val="7"/>
  </w:num>
  <w:num w:numId="20" w16cid:durableId="1368993375">
    <w:abstractNumId w:val="8"/>
    <w:lvlOverride w:ilvl="0">
      <w:lvl w:ilvl="0">
        <w:numFmt w:val="decimal"/>
        <w:pStyle w:val="Heading1"/>
        <w:lvlText w:val=""/>
        <w:lvlJc w:val="left"/>
      </w:lvl>
    </w:lvlOverride>
    <w:lvlOverride w:ilvl="1">
      <w:startOverride w:val="1"/>
      <w:lvl w:ilvl="1">
        <w:start w:val="1"/>
        <w:numFmt w:val="decimal"/>
        <w:pStyle w:val="Heading2"/>
        <w:lvlText w:val=""/>
        <w:lvlJc w:val="left"/>
      </w:lvl>
    </w:lvlOverride>
  </w:num>
  <w:num w:numId="21" w16cid:durableId="1539973819">
    <w:abstractNumId w:val="8"/>
  </w:num>
  <w:num w:numId="22" w16cid:durableId="1770655453">
    <w:abstractNumId w:val="12"/>
  </w:num>
  <w:num w:numId="23" w16cid:durableId="1406218266">
    <w:abstractNumId w:val="0"/>
  </w:num>
  <w:num w:numId="24" w16cid:durableId="1723140762">
    <w:abstractNumId w:val="26"/>
  </w:num>
  <w:num w:numId="25" w16cid:durableId="616832085">
    <w:abstractNumId w:val="15"/>
  </w:num>
  <w:num w:numId="26" w16cid:durableId="2012563280">
    <w:abstractNumId w:val="2"/>
  </w:num>
  <w:num w:numId="27" w16cid:durableId="1933587052">
    <w:abstractNumId w:val="25"/>
  </w:num>
  <w:num w:numId="28" w16cid:durableId="1901282846">
    <w:abstractNumId w:val="11"/>
  </w:num>
  <w:num w:numId="29" w16cid:durableId="1769228401">
    <w:abstractNumId w:val="8"/>
  </w:num>
  <w:num w:numId="30" w16cid:durableId="608437388">
    <w:abstractNumId w:val="8"/>
  </w:num>
  <w:num w:numId="31" w16cid:durableId="1630891140">
    <w:abstractNumId w:val="8"/>
  </w:num>
  <w:num w:numId="32" w16cid:durableId="37626808">
    <w:abstractNumId w:val="8"/>
  </w:num>
  <w:num w:numId="33" w16cid:durableId="1753507576">
    <w:abstractNumId w:val="8"/>
  </w:num>
  <w:num w:numId="34" w16cid:durableId="1605916907">
    <w:abstractNumId w:val="8"/>
  </w:num>
  <w:num w:numId="35" w16cid:durableId="2006854402">
    <w:abstractNumId w:val="16"/>
  </w:num>
  <w:num w:numId="36" w16cid:durableId="15888834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Ciocoiu">
    <w15:presenceInfo w15:providerId="AD" w15:userId="S-1-5-21-1335690349-1632514493-598330653-8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ABE"/>
    <w:rsid w:val="00035951"/>
    <w:rsid w:val="000739D0"/>
    <w:rsid w:val="00082E76"/>
    <w:rsid w:val="00090AD6"/>
    <w:rsid w:val="00091ABE"/>
    <w:rsid w:val="000C5390"/>
    <w:rsid w:val="00126795"/>
    <w:rsid w:val="00151799"/>
    <w:rsid w:val="001633F3"/>
    <w:rsid w:val="001B2625"/>
    <w:rsid w:val="001C2274"/>
    <w:rsid w:val="0021137C"/>
    <w:rsid w:val="0027245E"/>
    <w:rsid w:val="002949A2"/>
    <w:rsid w:val="002E701C"/>
    <w:rsid w:val="00336136"/>
    <w:rsid w:val="003402E1"/>
    <w:rsid w:val="0037584D"/>
    <w:rsid w:val="00385889"/>
    <w:rsid w:val="00423E86"/>
    <w:rsid w:val="0046674E"/>
    <w:rsid w:val="004D151E"/>
    <w:rsid w:val="005864CA"/>
    <w:rsid w:val="00596023"/>
    <w:rsid w:val="006528D9"/>
    <w:rsid w:val="0065688B"/>
    <w:rsid w:val="006B77F5"/>
    <w:rsid w:val="006D151A"/>
    <w:rsid w:val="00707D7D"/>
    <w:rsid w:val="00717373"/>
    <w:rsid w:val="00733221"/>
    <w:rsid w:val="007355BA"/>
    <w:rsid w:val="007A18A2"/>
    <w:rsid w:val="007B1C93"/>
    <w:rsid w:val="007B7A25"/>
    <w:rsid w:val="007C31E8"/>
    <w:rsid w:val="007E6E88"/>
    <w:rsid w:val="00805DCF"/>
    <w:rsid w:val="00830B68"/>
    <w:rsid w:val="00881073"/>
    <w:rsid w:val="00893323"/>
    <w:rsid w:val="008D0CB4"/>
    <w:rsid w:val="008E2CD0"/>
    <w:rsid w:val="00962E56"/>
    <w:rsid w:val="00971C90"/>
    <w:rsid w:val="009E6E53"/>
    <w:rsid w:val="00A473BA"/>
    <w:rsid w:val="00A5023F"/>
    <w:rsid w:val="00A96889"/>
    <w:rsid w:val="00AA6933"/>
    <w:rsid w:val="00AA6A22"/>
    <w:rsid w:val="00AB32F9"/>
    <w:rsid w:val="00AB51E2"/>
    <w:rsid w:val="00AF0408"/>
    <w:rsid w:val="00B542E3"/>
    <w:rsid w:val="00B568B9"/>
    <w:rsid w:val="00B94E13"/>
    <w:rsid w:val="00B97BEF"/>
    <w:rsid w:val="00BB0114"/>
    <w:rsid w:val="00BB68EB"/>
    <w:rsid w:val="00BF1741"/>
    <w:rsid w:val="00BF4938"/>
    <w:rsid w:val="00C013DA"/>
    <w:rsid w:val="00C538CF"/>
    <w:rsid w:val="00C6533E"/>
    <w:rsid w:val="00CD2C19"/>
    <w:rsid w:val="00CD4786"/>
    <w:rsid w:val="00CD48FC"/>
    <w:rsid w:val="00CE2EB9"/>
    <w:rsid w:val="00CF5721"/>
    <w:rsid w:val="00D33CA9"/>
    <w:rsid w:val="00D550EA"/>
    <w:rsid w:val="00D57CDB"/>
    <w:rsid w:val="00D83E57"/>
    <w:rsid w:val="00DA4F10"/>
    <w:rsid w:val="00DD7D81"/>
    <w:rsid w:val="00E91499"/>
    <w:rsid w:val="00E94859"/>
    <w:rsid w:val="00EC07F5"/>
    <w:rsid w:val="00F4158D"/>
    <w:rsid w:val="00F72C71"/>
    <w:rsid w:val="00F741B2"/>
    <w:rsid w:val="00F84D79"/>
    <w:rsid w:val="00FD740A"/>
    <w:rsid w:val="00FF7C59"/>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1827"/>
  <w15:docId w15:val="{368A197D-BB8B-4BDB-8DF1-7F53A503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7F5"/>
    <w:pPr>
      <w:spacing w:before="120" w:after="120"/>
    </w:pPr>
    <w:rPr>
      <w:rFonts w:ascii="Trebuchet MS" w:hAnsi="Trebuchet MS"/>
      <w:szCs w:val="24"/>
      <w:lang w:eastAsia="en-US"/>
    </w:rPr>
  </w:style>
  <w:style w:type="paragraph" w:styleId="Heading1">
    <w:name w:val="heading 1"/>
    <w:basedOn w:val="Normal"/>
    <w:next w:val="Normal"/>
    <w:link w:val="Heading1Char"/>
    <w:qFormat/>
    <w:pPr>
      <w:numPr>
        <w:numId w:val="1"/>
      </w:numPr>
      <w:shd w:val="clear" w:color="000000" w:fill="E0E0E0"/>
      <w:spacing w:before="360" w:after="360"/>
      <w:jc w:val="both"/>
      <w:outlineLvl w:val="0"/>
    </w:pPr>
    <w:rPr>
      <w:rFonts w:cs="Arial"/>
      <w:b/>
      <w:sz w:val="22"/>
      <w:szCs w:val="21"/>
    </w:rPr>
  </w:style>
  <w:style w:type="paragraph" w:styleId="Heading2">
    <w:name w:val="heading 2"/>
    <w:basedOn w:val="Normal"/>
    <w:next w:val="Normal"/>
    <w:link w:val="Heading2Char"/>
    <w:qFormat/>
    <w:pPr>
      <w:numPr>
        <w:ilvl w:val="1"/>
        <w:numId w:val="1"/>
      </w:numPr>
      <w:spacing w:before="240" w:after="240"/>
      <w:outlineLvl w:val="1"/>
    </w:pPr>
    <w:rPr>
      <w:b/>
      <w:sz w:val="22"/>
    </w:rPr>
  </w:style>
  <w:style w:type="paragraph" w:styleId="Heading3">
    <w:name w:val="heading 3"/>
    <w:basedOn w:val="Normal"/>
    <w:next w:val="Normal"/>
    <w:link w:val="Heading3Char"/>
    <w:qFormat/>
    <w:pPr>
      <w:keepNext/>
      <w:numPr>
        <w:ilvl w:val="2"/>
        <w:numId w:val="1"/>
      </w:numPr>
      <w:spacing w:before="240" w:after="60"/>
      <w:outlineLvl w:val="2"/>
    </w:pPr>
    <w:rPr>
      <w:rFonts w:cs="Arial"/>
      <w:szCs w:val="21"/>
    </w:rPr>
  </w:style>
  <w:style w:type="paragraph" w:styleId="Heading4">
    <w:name w:val="heading 4"/>
    <w:basedOn w:val="Normal"/>
    <w:next w:val="Normal"/>
    <w:link w:val="Heading4Char"/>
    <w:qFormat/>
    <w:pPr>
      <w:keepNext/>
      <w:numPr>
        <w:ilvl w:val="3"/>
        <w:numId w:val="1"/>
      </w:numPr>
      <w:spacing w:before="240" w:after="60"/>
      <w:outlineLvl w:val="3"/>
    </w:pPr>
    <w:rPr>
      <w:rFonts w:cs="Arial"/>
      <w:b/>
      <w:bCs/>
      <w:szCs w:val="21"/>
    </w:rPr>
  </w:style>
  <w:style w:type="paragraph" w:styleId="Heading5">
    <w:name w:val="heading 5"/>
    <w:basedOn w:val="Normal"/>
    <w:next w:val="Normal"/>
    <w:qFormat/>
    <w:pPr>
      <w:keepNext/>
      <w:jc w:val="center"/>
      <w:outlineLvl w:val="4"/>
    </w:pPr>
    <w:rPr>
      <w:rFonts w:ascii="Arial" w:hAnsi="Arial" w:cs="Arial"/>
      <w:bCs/>
      <w:i/>
      <w:sz w:val="22"/>
      <w:szCs w:val="21"/>
    </w:rPr>
  </w:style>
  <w:style w:type="paragraph" w:styleId="Heading6">
    <w:name w:val="heading 6"/>
    <w:basedOn w:val="Normal"/>
    <w:next w:val="Normal"/>
    <w:link w:val="Heading6Char"/>
    <w:qFormat/>
    <w:pPr>
      <w:keepNext/>
      <w:widowControl w:val="0"/>
      <w:tabs>
        <w:tab w:val="left" w:pos="113"/>
      </w:tabs>
      <w:outlineLvl w:val="5"/>
    </w:pPr>
    <w:rPr>
      <w:rFonts w:ascii="Arial" w:hAnsi="Arial"/>
      <w:b/>
      <w:bCs/>
    </w:rPr>
  </w:style>
  <w:style w:type="paragraph" w:styleId="Heading7">
    <w:name w:val="heading 7"/>
    <w:basedOn w:val="Normal"/>
    <w:next w:val="Normal"/>
    <w:qFormat/>
    <w:pPr>
      <w:keepNext/>
      <w:spacing w:before="40" w:after="40"/>
      <w:jc w:val="center"/>
      <w:outlineLvl w:val="6"/>
    </w:pPr>
    <w:rPr>
      <w:rFonts w:ascii="Arial" w:hAnsi="Arial" w:cs="Arial"/>
      <w:b/>
      <w:bCs/>
      <w:szCs w:val="21"/>
      <w:lang w:eastAsia="ro-RO"/>
    </w:rPr>
  </w:style>
  <w:style w:type="paragraph" w:styleId="Heading8">
    <w:name w:val="heading 8"/>
    <w:basedOn w:val="Normal"/>
    <w:next w:val="Normal"/>
    <w:qFormat/>
    <w:pPr>
      <w:keepNext/>
      <w:jc w:val="both"/>
      <w:outlineLvl w:val="7"/>
    </w:pPr>
    <w:rPr>
      <w:rFonts w:ascii="Arial" w:hAnsi="Arial" w:cs="Arial"/>
      <w:b/>
      <w:b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semiHidden/>
    <w:qFormat/>
    <w:rPr>
      <w:sz w:val="16"/>
      <w:szCs w:val="16"/>
    </w:rPr>
  </w:style>
  <w:style w:type="character" w:customStyle="1" w:styleId="apple-converted-space">
    <w:name w:val="apple-converted-space"/>
    <w:basedOn w:val="DefaultParagraphFont"/>
    <w:qFormat/>
    <w:rsid w:val="00D439BB"/>
  </w:style>
  <w:style w:type="character" w:customStyle="1" w:styleId="FooterChar">
    <w:name w:val="Footer Char"/>
    <w:link w:val="Footer"/>
    <w:uiPriority w:val="99"/>
    <w:qFormat/>
    <w:rsid w:val="00723587"/>
    <w:rPr>
      <w:rFonts w:ascii="Trebuchet MS" w:hAnsi="Trebuchet MS"/>
      <w:szCs w:val="24"/>
      <w:lang w:eastAsia="en-US"/>
    </w:rPr>
  </w:style>
  <w:style w:type="character" w:customStyle="1" w:styleId="CommentTextChar">
    <w:name w:val="Comment Text Char"/>
    <w:link w:val="CommentText"/>
    <w:semiHidden/>
    <w:qFormat/>
    <w:rsid w:val="00944C8B"/>
    <w:rPr>
      <w:rFonts w:ascii="Trebuchet MS" w:hAnsi="Trebuchet MS"/>
      <w:szCs w:val="24"/>
      <w:lang w:eastAsia="en-US"/>
    </w:rPr>
  </w:style>
  <w:style w:type="character" w:customStyle="1" w:styleId="CommentSubjectChar">
    <w:name w:val="Comment Subject Char"/>
    <w:link w:val="CommentSubject"/>
    <w:qFormat/>
    <w:rsid w:val="00944C8B"/>
    <w:rPr>
      <w:rFonts w:ascii="Trebuchet MS" w:hAnsi="Trebuchet MS"/>
      <w:b/>
      <w:bCs/>
      <w:szCs w:val="24"/>
      <w:lang w:eastAsia="en-US"/>
    </w:rPr>
  </w:style>
  <w:style w:type="character" w:customStyle="1" w:styleId="BodyText3Char">
    <w:name w:val="Body Text 3 Char"/>
    <w:link w:val="BodyText3"/>
    <w:qFormat/>
    <w:rsid w:val="006A1A0C"/>
    <w:rPr>
      <w:rFonts w:ascii="Trebuchet MS" w:hAnsi="Trebuchet MS"/>
      <w:sz w:val="16"/>
      <w:szCs w:val="16"/>
      <w:lang w:eastAsia="en-US"/>
    </w:rPr>
  </w:style>
  <w:style w:type="character" w:customStyle="1" w:styleId="Text1Char">
    <w:name w:val="Text 1 Char"/>
    <w:link w:val="Text1"/>
    <w:qFormat/>
    <w:locked/>
    <w:rsid w:val="00B3356E"/>
    <w:rPr>
      <w:rFonts w:ascii="Trebuchet MS" w:hAnsi="Trebuchet MS"/>
      <w:sz w:val="24"/>
      <w:szCs w:val="24"/>
      <w:lang w:eastAsia="en-US"/>
    </w:rPr>
  </w:style>
  <w:style w:type="character" w:customStyle="1" w:styleId="Heading1Char">
    <w:name w:val="Heading 1 Char"/>
    <w:link w:val="Heading1"/>
    <w:qFormat/>
    <w:rsid w:val="00A00CFC"/>
    <w:rPr>
      <w:rFonts w:ascii="Trebuchet MS" w:hAnsi="Trebuchet MS" w:cs="Arial"/>
      <w:b/>
      <w:sz w:val="22"/>
      <w:szCs w:val="21"/>
      <w:shd w:val="clear" w:color="auto" w:fill="E0E0E0"/>
      <w:lang w:val="ro-RO"/>
    </w:rPr>
  </w:style>
  <w:style w:type="character" w:customStyle="1" w:styleId="Heading2Char">
    <w:name w:val="Heading 2 Char"/>
    <w:link w:val="Heading2"/>
    <w:qFormat/>
    <w:rsid w:val="00A00CFC"/>
    <w:rPr>
      <w:rFonts w:ascii="Trebuchet MS" w:hAnsi="Trebuchet MS"/>
      <w:b/>
      <w:sz w:val="22"/>
      <w:szCs w:val="24"/>
      <w:lang w:val="ro-RO"/>
    </w:rPr>
  </w:style>
  <w:style w:type="character" w:customStyle="1" w:styleId="ui-column-title1">
    <w:name w:val="ui-column-title1"/>
    <w:qFormat/>
    <w:rsid w:val="00EF387E"/>
  </w:style>
  <w:style w:type="character" w:customStyle="1" w:styleId="HeaderChar">
    <w:name w:val="Header Char"/>
    <w:link w:val="Header"/>
    <w:qFormat/>
    <w:rsid w:val="008C4DC3"/>
    <w:rPr>
      <w:rFonts w:ascii="Trebuchet MS" w:hAnsi="Trebuchet MS"/>
      <w:szCs w:val="24"/>
      <w:lang w:val="ro-RO"/>
    </w:rPr>
  </w:style>
  <w:style w:type="character" w:customStyle="1" w:styleId="ListParagraphChar">
    <w:name w:val="List Paragraph Char"/>
    <w:link w:val="ListParagraph"/>
    <w:uiPriority w:val="34"/>
    <w:qFormat/>
    <w:rsid w:val="00B86C78"/>
    <w:rPr>
      <w:rFonts w:ascii="Trebuchet MS" w:hAnsi="Trebuchet MS"/>
      <w:szCs w:val="24"/>
      <w:lang w:eastAsia="en-US"/>
    </w:rPr>
  </w:style>
  <w:style w:type="character" w:styleId="PlaceholderText">
    <w:name w:val="Placeholder Text"/>
    <w:basedOn w:val="DefaultParagraphFont"/>
    <w:uiPriority w:val="99"/>
    <w:semiHidden/>
    <w:qFormat/>
    <w:rsid w:val="006D2729"/>
    <w:rPr>
      <w:color w:val="80808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jc w:val="both"/>
    </w:pPr>
    <w:rPr>
      <w:rFonts w:ascii="Arial" w:hAnsi="Arial" w:cs="Arial"/>
      <w:b/>
      <w:sz w:val="22"/>
      <w:szCs w:val="21"/>
    </w:rPr>
  </w:style>
  <w:style w:type="paragraph" w:styleId="List">
    <w:name w:val="List"/>
    <w:basedOn w:val="BodyText"/>
  </w:style>
  <w:style w:type="paragraph" w:styleId="Caption">
    <w:name w:val="caption"/>
    <w:basedOn w:val="Normal"/>
    <w:next w:val="Normal"/>
    <w:qFormat/>
    <w:pPr>
      <w:jc w:val="center"/>
    </w:pPr>
    <w:rPr>
      <w:b/>
      <w:bCs/>
    </w:rPr>
  </w:style>
  <w:style w:type="paragraph" w:customStyle="1" w:styleId="Index">
    <w:name w:val="Index"/>
    <w:basedOn w:val="Normal"/>
    <w:qFormat/>
    <w:pPr>
      <w:suppressLineNumbers/>
    </w:pPr>
    <w:rPr>
      <w:rFonts w:cs="Arial"/>
    </w:rPr>
  </w:style>
  <w:style w:type="paragraph" w:customStyle="1" w:styleId="CharCharChar1Char">
    <w:name w:val="Char Char Char1 Char"/>
    <w:basedOn w:val="Normal"/>
    <w:qFormat/>
    <w:pPr>
      <w:spacing w:after="160" w:line="240" w:lineRule="exact"/>
    </w:pPr>
    <w:rPr>
      <w:rFonts w:ascii="Tahoma" w:hAnsi="Tahoma"/>
      <w:lang w:val="en-US"/>
    </w:rPr>
  </w:style>
  <w:style w:type="paragraph" w:styleId="NormalIndent">
    <w:name w:val="Normal Indent"/>
    <w:basedOn w:val="Normal"/>
    <w:qFormat/>
    <w:pPr>
      <w:ind w:left="720"/>
    </w:pPr>
  </w:style>
  <w:style w:type="paragraph" w:customStyle="1" w:styleId="Logo">
    <w:name w:val="Logo"/>
    <w:basedOn w:val="Normal"/>
    <w:qFormat/>
    <w:rPr>
      <w:sz w:val="22"/>
      <w:lang w:val="fr-FR"/>
    </w:rPr>
  </w:style>
  <w:style w:type="paragraph" w:customStyle="1" w:styleId="HeaderandFooter">
    <w:name w:val="Header and Footer"/>
    <w:basedOn w:val="Normal"/>
    <w:qFormat/>
  </w:style>
  <w:style w:type="paragraph" w:styleId="Footer">
    <w:name w:val="footer"/>
    <w:basedOn w:val="Normal"/>
    <w:link w:val="FooterChar"/>
    <w:uiPriority w:val="99"/>
    <w:pPr>
      <w:tabs>
        <w:tab w:val="center" w:pos="4153"/>
        <w:tab w:val="right" w:pos="8306"/>
      </w:tabs>
    </w:pPr>
    <w:rPr>
      <w:lang w:val="x-none"/>
    </w:rPr>
  </w:style>
  <w:style w:type="paragraph" w:styleId="BodyTextIndent2">
    <w:name w:val="Body Text Indent 2"/>
    <w:basedOn w:val="Normal"/>
    <w:qFormat/>
    <w:pPr>
      <w:widowControl w:val="0"/>
      <w:tabs>
        <w:tab w:val="left" w:pos="570"/>
      </w:tabs>
      <w:ind w:left="570"/>
    </w:pPr>
    <w:rPr>
      <w:bCs/>
      <w:iCs/>
    </w:rPr>
  </w:style>
  <w:style w:type="paragraph" w:customStyle="1" w:styleId="Text1">
    <w:name w:val="Text 1"/>
    <w:basedOn w:val="Normal"/>
    <w:link w:val="Text1Char"/>
    <w:qFormat/>
    <w:pPr>
      <w:spacing w:after="240"/>
      <w:ind w:left="482"/>
      <w:jc w:val="both"/>
    </w:pPr>
    <w:rPr>
      <w:sz w:val="24"/>
      <w:lang w:val="x-none"/>
    </w:rPr>
  </w:style>
  <w:style w:type="paragraph" w:customStyle="1" w:styleId="Text2">
    <w:name w:val="Text 2"/>
    <w:basedOn w:val="Normal"/>
    <w:qFormat/>
    <w:pPr>
      <w:tabs>
        <w:tab w:val="left" w:pos="2302"/>
      </w:tabs>
      <w:spacing w:after="240"/>
      <w:ind w:left="1202"/>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ListNumberLevel2">
    <w:name w:val="List Number (Level 2)"/>
    <w:basedOn w:val="Normal"/>
    <w:qFormat/>
    <w:pPr>
      <w:spacing w:after="240"/>
      <w:jc w:val="both"/>
    </w:pPr>
    <w:rPr>
      <w:sz w:val="24"/>
    </w:rPr>
  </w:style>
  <w:style w:type="paragraph" w:customStyle="1" w:styleId="Normal-bullet1">
    <w:name w:val="Normal-bullet1"/>
    <w:basedOn w:val="Normal"/>
    <w:qFormat/>
    <w:pPr>
      <w:widowControl w:val="0"/>
      <w:numPr>
        <w:numId w:val="2"/>
      </w:numPr>
      <w:tabs>
        <w:tab w:val="left" w:pos="432"/>
        <w:tab w:val="left" w:pos="1152"/>
        <w:tab w:val="left" w:pos="1440"/>
      </w:tabs>
      <w:jc w:val="both"/>
    </w:pPr>
    <w:rPr>
      <w:spacing w:val="-8"/>
      <w:sz w:val="24"/>
      <w:lang w:eastAsia="en-GB"/>
    </w:rPr>
  </w:style>
  <w:style w:type="paragraph" w:styleId="Header">
    <w:name w:val="header"/>
    <w:basedOn w:val="Normal"/>
    <w:link w:val="HeaderChar"/>
    <w:pPr>
      <w:tabs>
        <w:tab w:val="center" w:pos="4536"/>
        <w:tab w:val="right" w:pos="9072"/>
      </w:tabs>
    </w:pPr>
  </w:style>
  <w:style w:type="paragraph" w:styleId="BodyTextIndent3">
    <w:name w:val="Body Text Indent 3"/>
    <w:basedOn w:val="Normal"/>
    <w:qFormat/>
    <w:pPr>
      <w:ind w:left="283"/>
    </w:pPr>
    <w:rPr>
      <w:sz w:val="16"/>
      <w:szCs w:val="16"/>
    </w:rPr>
  </w:style>
  <w:style w:type="paragraph" w:styleId="FootnoteText">
    <w:name w:val="footnote text"/>
    <w:basedOn w:val="Normal"/>
    <w:semiHidden/>
  </w:style>
  <w:style w:type="paragraph" w:styleId="DocumentMap">
    <w:name w:val="Document Map"/>
    <w:basedOn w:val="Normal"/>
    <w:semiHidden/>
    <w:qFormat/>
    <w:pPr>
      <w:shd w:val="clear" w:color="auto" w:fill="000080"/>
    </w:pPr>
    <w:rPr>
      <w:rFonts w:ascii="Tahoma" w:hAnsi="Tahoma" w:cs="Tahoma"/>
    </w:rPr>
  </w:style>
  <w:style w:type="paragraph" w:styleId="Title">
    <w:name w:val="Title"/>
    <w:basedOn w:val="Normal"/>
    <w:qFormat/>
    <w:pPr>
      <w:jc w:val="center"/>
    </w:pPr>
    <w:rPr>
      <w:rFonts w:ascii="Arial" w:hAnsi="Arial" w:cs="Arial"/>
      <w:b/>
      <w:spacing w:val="20"/>
      <w:sz w:val="22"/>
      <w:szCs w:val="21"/>
    </w:rPr>
  </w:style>
  <w:style w:type="paragraph" w:styleId="Subtitle">
    <w:name w:val="Subtitle"/>
    <w:basedOn w:val="Normal"/>
    <w:qFormat/>
    <w:pPr>
      <w:shd w:val="clear" w:color="000000" w:fill="auto"/>
      <w:jc w:val="center"/>
    </w:pPr>
    <w:rPr>
      <w:rFonts w:ascii="Arial" w:hAnsi="Arial" w:cs="Arial"/>
      <w:b/>
      <w:sz w:val="22"/>
    </w:rPr>
  </w:style>
  <w:style w:type="paragraph" w:customStyle="1" w:styleId="instruct">
    <w:name w:val="instruct"/>
    <w:basedOn w:val="Normal"/>
    <w:qFormat/>
    <w:pPr>
      <w:widowControl w:val="0"/>
      <w:spacing w:before="40" w:after="40"/>
    </w:pPr>
    <w:rPr>
      <w:rFonts w:cs="Arial"/>
      <w:i/>
      <w:iCs/>
      <w:szCs w:val="21"/>
      <w:lang w:eastAsia="sk-SK"/>
    </w:rPr>
  </w:style>
  <w:style w:type="paragraph" w:customStyle="1" w:styleId="Normal1">
    <w:name w:val="Normal1"/>
    <w:basedOn w:val="Normal"/>
    <w:qFormat/>
    <w:rPr>
      <w:rFonts w:ascii="Arial" w:hAnsi="Arial" w:cs="Arial"/>
      <w:szCs w:val="21"/>
    </w:rPr>
  </w:style>
  <w:style w:type="paragraph" w:styleId="BodyTextIndent">
    <w:name w:val="Body Text Indent"/>
    <w:basedOn w:val="Normal"/>
    <w:pPr>
      <w:ind w:left="57"/>
      <w:jc w:val="center"/>
    </w:pPr>
    <w:rPr>
      <w:rFonts w:ascii="Arial" w:hAnsi="Arial" w:cs="Arial"/>
    </w:rPr>
  </w:style>
  <w:style w:type="paragraph" w:customStyle="1" w:styleId="SubiectComentariu1">
    <w:name w:val="Subiect Comentariu1"/>
    <w:basedOn w:val="CommentText"/>
    <w:next w:val="CommentText"/>
    <w:semiHidden/>
    <w:qFormat/>
    <w:rPr>
      <w:b/>
      <w:bCs/>
    </w:rPr>
  </w:style>
  <w:style w:type="paragraph" w:styleId="CommentText">
    <w:name w:val="annotation text"/>
    <w:basedOn w:val="Normal"/>
    <w:link w:val="CommentTextChar"/>
    <w:semiHidden/>
    <w:qFormat/>
    <w:rPr>
      <w:lang w:val="x-none"/>
    </w:rPr>
  </w:style>
  <w:style w:type="paragraph" w:styleId="ListBullet3">
    <w:name w:val="List Bullet 3"/>
    <w:basedOn w:val="Normal"/>
    <w:pPr>
      <w:ind w:left="566" w:hanging="283"/>
    </w:pPr>
  </w:style>
  <w:style w:type="paragraph" w:styleId="BodyText2">
    <w:name w:val="Body Text 2"/>
    <w:basedOn w:val="Normal"/>
    <w:qFormat/>
    <w:pPr>
      <w:shd w:val="clear" w:color="000000" w:fill="auto"/>
      <w:spacing w:before="40" w:after="40"/>
    </w:pPr>
    <w:rPr>
      <w:rFonts w:ascii="Arial" w:hAnsi="Arial" w:cs="Arial"/>
      <w:b/>
      <w:sz w:val="32"/>
      <w:szCs w:val="21"/>
    </w:rPr>
  </w:style>
  <w:style w:type="paragraph" w:customStyle="1" w:styleId="bullet1">
    <w:name w:val="bullet1"/>
    <w:basedOn w:val="Normal"/>
    <w:qFormat/>
    <w:pPr>
      <w:numPr>
        <w:numId w:val="3"/>
      </w:numPr>
      <w:spacing w:before="40" w:after="40"/>
    </w:pPr>
  </w:style>
  <w:style w:type="paragraph" w:styleId="ListNumber2">
    <w:name w:val="List Number 2"/>
    <w:basedOn w:val="Normal"/>
    <w:qFormat/>
    <w:pPr>
      <w:numPr>
        <w:numId w:val="6"/>
      </w:numPr>
      <w:spacing w:after="0"/>
      <w:jc w:val="both"/>
    </w:pPr>
    <w:rPr>
      <w:rFonts w:ascii="Arial" w:hAnsi="Arial" w:cs="Arial"/>
      <w:sz w:val="22"/>
      <w:szCs w:val="20"/>
      <w:lang w:val="en-US" w:eastAsia="el-GR"/>
    </w:rPr>
  </w:style>
  <w:style w:type="paragraph" w:customStyle="1" w:styleId="bulletX">
    <w:name w:val="bulletX"/>
    <w:basedOn w:val="Normal"/>
    <w:qFormat/>
    <w:pPr>
      <w:numPr>
        <w:numId w:val="7"/>
      </w:numPr>
      <w:spacing w:before="0" w:after="0"/>
      <w:jc w:val="both"/>
    </w:pPr>
    <w:rPr>
      <w:rFonts w:ascii="Arial,Bold" w:hAnsi="Arial,Bold" w:cs="Arial"/>
      <w:sz w:val="22"/>
    </w:rPr>
  </w:style>
  <w:style w:type="paragraph" w:customStyle="1" w:styleId="eval">
    <w:name w:val="eval"/>
    <w:basedOn w:val="Heading3"/>
    <w:qFormat/>
    <w:pPr>
      <w:numPr>
        <w:ilvl w:val="0"/>
        <w:numId w:val="4"/>
      </w:numPr>
      <w:spacing w:before="840" w:after="240"/>
      <w:outlineLvl w:val="9"/>
    </w:pPr>
    <w:rPr>
      <w:rFonts w:ascii="Arial" w:hAnsi="Arial"/>
      <w:b/>
      <w:bCs/>
      <w:szCs w:val="26"/>
    </w:rPr>
  </w:style>
  <w:style w:type="paragraph" w:customStyle="1" w:styleId="211">
    <w:name w:val="2.1.1"/>
    <w:basedOn w:val="Normal"/>
    <w:qFormat/>
    <w:pPr>
      <w:keepNext/>
      <w:spacing w:before="240" w:after="60"/>
      <w:jc w:val="both"/>
      <w:outlineLvl w:val="1"/>
    </w:pPr>
    <w:rPr>
      <w:rFonts w:ascii="Arial" w:hAnsi="Arial" w:cs="Arial"/>
      <w:b/>
      <w:bCs/>
      <w:sz w:val="24"/>
      <w:szCs w:val="28"/>
    </w:rPr>
  </w:style>
  <w:style w:type="paragraph" w:customStyle="1" w:styleId="21A">
    <w:name w:val="2.1.A"/>
    <w:basedOn w:val="211"/>
    <w:qFormat/>
    <w:pPr>
      <w:tabs>
        <w:tab w:val="left" w:pos="360"/>
      </w:tabs>
      <w:outlineLvl w:val="9"/>
    </w:pPr>
    <w:rPr>
      <w:sz w:val="22"/>
    </w:rPr>
  </w:style>
  <w:style w:type="paragraph" w:customStyle="1" w:styleId="normalbullet">
    <w:name w:val="normalbullet"/>
    <w:basedOn w:val="Normal1"/>
    <w:qFormat/>
    <w:pPr>
      <w:numPr>
        <w:numId w:val="9"/>
      </w:numPr>
      <w:spacing w:before="60" w:after="60"/>
      <w:jc w:val="both"/>
    </w:pPr>
    <w:rPr>
      <w:rFonts w:cs="Times New Roman"/>
      <w:szCs w:val="24"/>
      <w:lang w:val="fr-FR"/>
    </w:rPr>
  </w:style>
  <w:style w:type="paragraph" w:styleId="TOC8">
    <w:name w:val="toc 8"/>
    <w:basedOn w:val="Normal"/>
    <w:next w:val="Normal"/>
    <w:autoRedefine/>
    <w:semiHidden/>
    <w:pPr>
      <w:numPr>
        <w:numId w:val="8"/>
      </w:numPr>
      <w:spacing w:before="0" w:after="0"/>
      <w:ind w:left="1400" w:firstLine="0"/>
    </w:pPr>
    <w:rPr>
      <w:rFonts w:ascii="Arial" w:hAnsi="Arial"/>
    </w:rPr>
  </w:style>
  <w:style w:type="paragraph" w:styleId="TOC9">
    <w:name w:val="toc 9"/>
    <w:basedOn w:val="Normal"/>
    <w:next w:val="Normal"/>
    <w:autoRedefine/>
    <w:semiHidden/>
    <w:pPr>
      <w:numPr>
        <w:numId w:val="5"/>
      </w:numPr>
      <w:tabs>
        <w:tab w:val="clear" w:pos="720"/>
      </w:tabs>
      <w:spacing w:before="0" w:after="0"/>
      <w:ind w:left="1600" w:firstLine="0"/>
    </w:pPr>
    <w:rPr>
      <w:rFonts w:ascii="Arial" w:hAnsi="Arial"/>
    </w:rPr>
  </w:style>
  <w:style w:type="paragraph" w:customStyle="1" w:styleId="bullet">
    <w:name w:val="bullet"/>
    <w:basedOn w:val="Normal"/>
    <w:qFormat/>
    <w:pPr>
      <w:numPr>
        <w:numId w:val="10"/>
      </w:numPr>
      <w:spacing w:before="40" w:after="40"/>
    </w:pPr>
  </w:style>
  <w:style w:type="paragraph" w:styleId="TOC1">
    <w:name w:val="toc 1"/>
    <w:basedOn w:val="Normal"/>
    <w:next w:val="Normal"/>
    <w:autoRedefine/>
    <w:uiPriority w:val="39"/>
    <w:pPr>
      <w:spacing w:before="40" w:after="40"/>
    </w:pPr>
  </w:style>
  <w:style w:type="paragraph" w:styleId="TOC2">
    <w:name w:val="toc 2"/>
    <w:basedOn w:val="Normal"/>
    <w:next w:val="Normal"/>
    <w:autoRedefine/>
    <w:uiPriority w:val="39"/>
    <w:rsid w:val="00024BEB"/>
    <w:pPr>
      <w:tabs>
        <w:tab w:val="left" w:pos="880"/>
        <w:tab w:val="right" w:leader="dot" w:pos="8898"/>
      </w:tabs>
      <w:spacing w:before="40" w:after="40"/>
      <w:ind w:left="200"/>
    </w:pPr>
  </w:style>
  <w:style w:type="paragraph" w:styleId="BalloonText">
    <w:name w:val="Balloon Text"/>
    <w:basedOn w:val="Normal"/>
    <w:semiHidden/>
    <w:qFormat/>
    <w:rsid w:val="00BC5AC4"/>
    <w:rPr>
      <w:rFonts w:ascii="Tahoma" w:hAnsi="Tahoma" w:cs="Tahoma"/>
      <w:sz w:val="16"/>
      <w:szCs w:val="16"/>
    </w:rPr>
  </w:style>
  <w:style w:type="paragraph" w:customStyle="1" w:styleId="MediumGrid21">
    <w:name w:val="Medium Grid 21"/>
    <w:uiPriority w:val="99"/>
    <w:qFormat/>
    <w:rsid w:val="00723587"/>
    <w:rPr>
      <w:rFonts w:ascii="Trebuchet MS" w:eastAsia="MS Mincho" w:hAnsi="Trebuchet MS" w:cs="Trebuchet MS"/>
      <w:sz w:val="18"/>
      <w:szCs w:val="18"/>
      <w:lang w:val="en-US" w:eastAsia="en-US"/>
    </w:rPr>
  </w:style>
  <w:style w:type="paragraph" w:customStyle="1" w:styleId="head2">
    <w:name w:val="head2"/>
    <w:basedOn w:val="Heading2"/>
    <w:qFormat/>
    <w:rsid w:val="00D94D99"/>
    <w:pPr>
      <w:numPr>
        <w:ilvl w:val="0"/>
        <w:numId w:val="0"/>
      </w:numPr>
      <w:spacing w:after="120"/>
      <w:outlineLvl w:val="9"/>
    </w:pPr>
  </w:style>
  <w:style w:type="paragraph" w:styleId="CommentSubject">
    <w:name w:val="annotation subject"/>
    <w:basedOn w:val="CommentText"/>
    <w:next w:val="CommentText"/>
    <w:link w:val="CommentSubjectChar"/>
    <w:qFormat/>
    <w:rsid w:val="00944C8B"/>
    <w:rPr>
      <w:b/>
      <w:bCs/>
    </w:rPr>
  </w:style>
  <w:style w:type="paragraph" w:styleId="BodyText3">
    <w:name w:val="Body Text 3"/>
    <w:basedOn w:val="Normal"/>
    <w:link w:val="BodyText3Char"/>
    <w:qFormat/>
    <w:rsid w:val="006A1A0C"/>
    <w:rPr>
      <w:sz w:val="16"/>
      <w:szCs w:val="16"/>
      <w:lang w:val="x-none"/>
    </w:rPr>
  </w:style>
  <w:style w:type="paragraph" w:customStyle="1" w:styleId="criterii">
    <w:name w:val="criterii"/>
    <w:basedOn w:val="Normal"/>
    <w:qFormat/>
    <w:rsid w:val="00301ADD"/>
    <w:pPr>
      <w:shd w:val="clear" w:color="auto" w:fill="E6E6E6"/>
      <w:tabs>
        <w:tab w:val="left" w:pos="360"/>
      </w:tabs>
      <w:spacing w:before="240"/>
      <w:ind w:left="360" w:hanging="360"/>
      <w:jc w:val="both"/>
    </w:pPr>
    <w:rPr>
      <w:b/>
      <w:bCs/>
    </w:rPr>
  </w:style>
  <w:style w:type="paragraph" w:styleId="ListParagraph">
    <w:name w:val="List Paragraph"/>
    <w:basedOn w:val="Normal"/>
    <w:link w:val="ListParagraphChar"/>
    <w:uiPriority w:val="34"/>
    <w:qFormat/>
    <w:rsid w:val="003377BF"/>
    <w:pPr>
      <w:ind w:left="720"/>
      <w:contextualSpacing/>
    </w:pPr>
  </w:style>
  <w:style w:type="paragraph" w:customStyle="1" w:styleId="xl63">
    <w:name w:val="xl63"/>
    <w:basedOn w:val="Normal"/>
    <w:qFormat/>
    <w:rsid w:val="00407547"/>
    <w:pPr>
      <w:spacing w:beforeAutospacing="1" w:afterAutospacing="1"/>
      <w:jc w:val="center"/>
      <w:textAlignment w:val="center"/>
    </w:pPr>
    <w:rPr>
      <w:rFonts w:ascii="Times New Roman" w:hAnsi="Times New Roman"/>
      <w:sz w:val="24"/>
      <w:lang w:eastAsia="ro-RO"/>
    </w:rPr>
  </w:style>
  <w:style w:type="paragraph" w:customStyle="1" w:styleId="xl64">
    <w:name w:val="xl64"/>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lang w:eastAsia="ro-RO"/>
    </w:rPr>
  </w:style>
  <w:style w:type="paragraph" w:customStyle="1" w:styleId="xl65">
    <w:name w:val="xl65"/>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66">
    <w:name w:val="xl66"/>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Verdana" w:hAnsi="Verdana"/>
      <w:sz w:val="16"/>
      <w:szCs w:val="16"/>
      <w:lang w:eastAsia="ro-RO"/>
    </w:rPr>
  </w:style>
  <w:style w:type="paragraph" w:customStyle="1" w:styleId="xl67">
    <w:name w:val="xl67"/>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68">
    <w:name w:val="xl68"/>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Calibri" w:hAnsi="Calibri"/>
      <w:b/>
      <w:bCs/>
      <w:sz w:val="16"/>
      <w:szCs w:val="16"/>
      <w:lang w:eastAsia="ro-RO"/>
    </w:rPr>
  </w:style>
  <w:style w:type="paragraph" w:customStyle="1" w:styleId="xl69">
    <w:name w:val="xl69"/>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70">
    <w:name w:val="xl70"/>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1">
    <w:name w:val="xl71"/>
    <w:basedOn w:val="Normal"/>
    <w:qFormat/>
    <w:rsid w:val="00407547"/>
    <w:pPr>
      <w:pBdr>
        <w:top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2">
    <w:name w:val="xl72"/>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Calibri" w:hAnsi="Calibri"/>
      <w:b/>
      <w:bCs/>
      <w:sz w:val="16"/>
      <w:szCs w:val="16"/>
      <w:lang w:eastAsia="ro-RO"/>
    </w:rPr>
  </w:style>
  <w:style w:type="paragraph" w:customStyle="1" w:styleId="xl73">
    <w:name w:val="xl73"/>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4">
    <w:name w:val="xl74"/>
    <w:basedOn w:val="Normal"/>
    <w:qFormat/>
    <w:rsid w:val="00407547"/>
    <w:pPr>
      <w:pBdr>
        <w:top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5">
    <w:name w:val="xl75"/>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Default">
    <w:name w:val="Default"/>
    <w:qFormat/>
    <w:rsid w:val="00A82BF6"/>
    <w:rPr>
      <w:rFonts w:eastAsia="Trebuchet MS"/>
      <w:color w:val="000000"/>
      <w:sz w:val="24"/>
      <w:szCs w:val="24"/>
      <w:lang w:val="en-US" w:eastAsia="en-US"/>
    </w:rPr>
  </w:style>
  <w:style w:type="paragraph" w:styleId="Revision">
    <w:name w:val="Revision"/>
    <w:uiPriority w:val="99"/>
    <w:semiHidden/>
    <w:qFormat/>
    <w:rsid w:val="0010490A"/>
    <w:rPr>
      <w:rFonts w:ascii="Trebuchet MS" w:hAnsi="Trebuchet MS"/>
      <w:szCs w:val="24"/>
      <w:lang w:eastAsia="en-US"/>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39"/>
    <w:rsid w:val="00CE6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9D4F5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D740A"/>
    <w:pPr>
      <w:suppressAutoHyphens w:val="0"/>
      <w:spacing w:before="100" w:beforeAutospacing="1" w:after="100" w:afterAutospacing="1"/>
    </w:pPr>
    <w:rPr>
      <w:rFonts w:ascii="Times New Roman" w:hAnsi="Times New Roman"/>
      <w:sz w:val="24"/>
      <w:lang w:eastAsia="ro-RO"/>
    </w:rPr>
  </w:style>
  <w:style w:type="character" w:customStyle="1" w:styleId="Heading3Char">
    <w:name w:val="Heading 3 Char"/>
    <w:basedOn w:val="DefaultParagraphFont"/>
    <w:link w:val="Heading3"/>
    <w:rsid w:val="00F84D79"/>
    <w:rPr>
      <w:rFonts w:ascii="Trebuchet MS" w:hAnsi="Trebuchet MS" w:cs="Arial"/>
      <w:szCs w:val="21"/>
      <w:lang w:eastAsia="en-US"/>
    </w:rPr>
  </w:style>
  <w:style w:type="character" w:customStyle="1" w:styleId="Heading4Char">
    <w:name w:val="Heading 4 Char"/>
    <w:basedOn w:val="DefaultParagraphFont"/>
    <w:link w:val="Heading4"/>
    <w:rsid w:val="00F84D79"/>
    <w:rPr>
      <w:rFonts w:ascii="Trebuchet MS" w:hAnsi="Trebuchet MS" w:cs="Arial"/>
      <w:b/>
      <w:bCs/>
      <w:szCs w:val="21"/>
      <w:lang w:eastAsia="en-US"/>
    </w:rPr>
  </w:style>
  <w:style w:type="character" w:customStyle="1" w:styleId="Heading6Char">
    <w:name w:val="Heading 6 Char"/>
    <w:basedOn w:val="DefaultParagraphFont"/>
    <w:link w:val="Heading6"/>
    <w:rsid w:val="00F84D79"/>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14524-B74A-4041-8E79-AC655251F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4023</Words>
  <Characters>22937</Characters>
  <Application>Microsoft Office Word</Application>
  <DocSecurity>0</DocSecurity>
  <Lines>191</Lines>
  <Paragraphs>53</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
      <vt:lpstr>INFORMAȚII PRIVIND APELUL DE PROIECTE</vt:lpstr>
      <vt:lpstr>INFORMAŢII PRIVIND SOLICITANTUL</vt:lpstr>
      <vt:lpstr>    </vt:lpstr>
      <vt:lpstr>    1.1.1 Informații solicitant</vt:lpstr>
      <vt:lpstr>    1.1.2. Taxa pe valoarea adăugată</vt:lpstr>
      <vt:lpstr>        Întreprinderea solicitantă este plătitoare de TVA?</vt:lpstr>
      <vt:lpstr>    1.1.3. Reprezentantul legal/împuternicitul Solicitantului </vt:lpstr>
      <vt:lpstr>    1.1.5. Persoana de contact Solicitant</vt:lpstr>
      <vt:lpstr>    1.1.6. Persoana responsabilă cu operaţiunile financiare din cadrul Solicitantulu</vt:lpstr>
      <vt:lpstr>    1.1.7. Banca/Trezoreria Solicitantului</vt:lpstr>
      <vt:lpstr>    1.1.8.	Beneficiar/i real/i Solicitant</vt:lpstr>
      <vt:lpstr>    1.2.1 Informații Partener</vt:lpstr>
      <vt:lpstr>    1.2.2. Taxa pe valoarea adăugată</vt:lpstr>
      <vt:lpstr>        Întreprinderea parteneră este plătitoare de TVA?</vt:lpstr>
      <vt:lpstr>    1.2.3. Reprezentantul legal/împuternicitul Partenerului </vt:lpstr>
      <vt:lpstr>    1.2.4. Responsabil de proiect (manager de proiect) pentru Partener</vt:lpstr>
      <vt:lpstr>    1.2.5.  Persoana de contact Partener</vt:lpstr>
      <vt:lpstr>    1.2.6. Persoana responsabilă cu operaţiunile financiare la Partener</vt:lpstr>
      <vt:lpstr>    1.2.7. Banca/Trezoreria Partenerului</vt:lpstr>
      <vt:lpstr>INFORMATII DESPRE PROIECT</vt:lpstr>
      <vt:lpstr>    Titlul proiectului</vt:lpstr>
      <vt:lpstr>    Descrierea proiectului </vt:lpstr>
      <vt:lpstr>    Durata de implementare a proiectului</vt:lpstr>
      <vt:lpstr>    Sustenabilitatea proiectului</vt:lpstr>
      <vt:lpstr>Achiziţiile derulate în cadrul proiectului</vt:lpstr>
      <vt:lpstr>Indicatorii și rezultatele proiectului</vt:lpstr>
      <vt:lpstr>    Indicatori Investiția I4 </vt:lpstr>
      <vt:lpstr>    Riscuri identificate în atingerea rezultatelor proiectului și măsuri de gestiona</vt:lpstr>
      <vt:lpstr>PRINCIPII ORIZONTALE</vt:lpstr>
      <vt:lpstr>    Egalitatea de şanse </vt:lpstr>
      <vt:lpstr>    Dezvoltarea durabilă</vt:lpstr>
      <vt:lpstr>    Respectarea principiului „ a nu prejudicia în mod semnificativ” (DNSH) </vt:lpstr>
      <vt:lpstr>FINANŢAREA PROIECTULUI</vt:lpstr>
      <vt:lpstr>    Bugetul proiectului</vt:lpstr>
      <vt:lpstr>    SURSE DE FINANŢARE A PROIECTULUI </vt:lpstr>
      <vt:lpstr>    6.3. CALENDAR ESTIMATIV PRIVIND CERERILE DE TRANSFER</vt:lpstr>
      <vt:lpstr>CERTIFICAREA CERERII DE FINANŢARE</vt:lpstr>
    </vt:vector>
  </TitlesOfParts>
  <Company/>
  <LinksUpToDate>false</LinksUpToDate>
  <CharactersWithSpaces>26907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4.1 4.1 – Dezvoltarea durabilă a structurilor de sprijinire a afacerilor de importanţă regională şi locală</cp:keywords>
  <dc:description/>
  <cp:lastModifiedBy>Anca Ciocoiu</cp:lastModifiedBy>
  <cp:revision>16</cp:revision>
  <cp:lastPrinted>2023-10-25T13:06:00Z</cp:lastPrinted>
  <dcterms:created xsi:type="dcterms:W3CDTF">2023-11-14T13:26:00Z</dcterms:created>
  <dcterms:modified xsi:type="dcterms:W3CDTF">2023-11-17T07:45:00Z</dcterms:modified>
  <dc:language>en-US</dc:language>
</cp:coreProperties>
</file>